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129" w:rsidRPr="007E4B75" w:rsidRDefault="000B4129" w:rsidP="000B4129">
      <w:pPr>
        <w:widowControl w:val="0"/>
        <w:spacing w:after="160" w:line="360" w:lineRule="auto"/>
        <w:ind w:firstLine="567"/>
        <w:contextualSpacing/>
        <w:jc w:val="right"/>
        <w:rPr>
          <w:rFonts w:ascii="GHEA Grapalat" w:hAnsi="GHEA Grapalat" w:cs="Sylfaen"/>
          <w:i/>
        </w:rPr>
      </w:pPr>
      <w:r w:rsidRPr="000B4129">
        <w:rPr>
          <w:rFonts w:ascii="GHEA Grapalat" w:hAnsi="GHEA Grapalat"/>
          <w:i/>
        </w:rPr>
        <w:t>Приложение №</w:t>
      </w:r>
      <w:r w:rsidR="001B6354">
        <w:rPr>
          <w:rFonts w:ascii="GHEA Grapalat" w:hAnsi="GHEA Grapalat"/>
          <w:i/>
        </w:rPr>
        <w:t>11</w:t>
      </w:r>
    </w:p>
    <w:p w:rsidR="000B4129" w:rsidRPr="000B4129" w:rsidRDefault="000B4129" w:rsidP="000B4129">
      <w:pPr>
        <w:widowControl w:val="0"/>
        <w:spacing w:after="160" w:line="360" w:lineRule="auto"/>
        <w:ind w:firstLine="567"/>
        <w:contextualSpacing/>
        <w:jc w:val="right"/>
        <w:rPr>
          <w:rFonts w:ascii="GHEA Grapalat" w:hAnsi="GHEA Grapalat" w:cs="Sylfaen"/>
          <w:i/>
        </w:rPr>
      </w:pPr>
      <w:r w:rsidRPr="000B4129">
        <w:rPr>
          <w:rFonts w:ascii="GHEA Grapalat" w:hAnsi="GHEA Grapalat"/>
          <w:i/>
        </w:rPr>
        <w:t xml:space="preserve">к приказу Министра финансов РА </w:t>
      </w:r>
      <w:r w:rsidRPr="000B4129">
        <w:rPr>
          <w:rFonts w:ascii="GHEA Grapalat" w:hAnsi="GHEA Grapalat" w:cs="Sylfaen"/>
          <w:i/>
        </w:rPr>
        <w:br/>
      </w:r>
      <w:r w:rsidR="001D5C6E">
        <w:rPr>
          <w:rFonts w:ascii="GHEA Grapalat" w:hAnsi="GHEA Grapalat"/>
          <w:i/>
        </w:rPr>
        <w:t xml:space="preserve">от </w:t>
      </w:r>
      <w:r w:rsidR="00D96E2D">
        <w:rPr>
          <w:rFonts w:ascii="GHEA Grapalat" w:hAnsi="GHEA Grapalat"/>
          <w:i/>
        </w:rPr>
        <w:t xml:space="preserve"> </w:t>
      </w:r>
      <w:r w:rsidR="00F25F94">
        <w:rPr>
          <w:rFonts w:ascii="GHEA Grapalat" w:hAnsi="GHEA Grapalat"/>
          <w:i/>
          <w:lang w:val="hy-AM"/>
        </w:rPr>
        <w:t xml:space="preserve">09 </w:t>
      </w:r>
      <w:r w:rsidR="00D96E2D">
        <w:rPr>
          <w:rFonts w:ascii="GHEA Grapalat" w:hAnsi="GHEA Grapalat"/>
          <w:i/>
        </w:rPr>
        <w:t xml:space="preserve">декабря </w:t>
      </w:r>
      <w:r w:rsidR="001D5C6E">
        <w:rPr>
          <w:rFonts w:ascii="GHEA Grapalat" w:hAnsi="GHEA Grapalat"/>
          <w:i/>
        </w:rPr>
        <w:t xml:space="preserve"> 2025 года № 239</w:t>
      </w:r>
      <w:r w:rsidR="001D5C6E">
        <w:rPr>
          <w:rFonts w:ascii="GHEA Grapalat" w:hAnsi="GHEA Grapalat"/>
          <w:i/>
          <w:lang w:val="hy-AM"/>
        </w:rPr>
        <w:t>-</w:t>
      </w:r>
      <w:r w:rsidR="001D5C6E">
        <w:rPr>
          <w:rFonts w:ascii="GHEA Grapalat" w:hAnsi="GHEA Grapalat"/>
          <w:i/>
        </w:rPr>
        <w:t>A</w:t>
      </w:r>
    </w:p>
    <w:p w:rsidR="000B4129" w:rsidRPr="000B4129" w:rsidRDefault="000B4129" w:rsidP="000B4129">
      <w:pPr>
        <w:widowControl w:val="0"/>
        <w:spacing w:after="160" w:line="360" w:lineRule="auto"/>
        <w:ind w:right="-7" w:firstLine="567"/>
        <w:jc w:val="right"/>
        <w:rPr>
          <w:rFonts w:ascii="GHEA Grapalat" w:hAnsi="GHEA Grapalat" w:cs="Sylfaen"/>
          <w:i/>
          <w:u w:val="single"/>
        </w:rPr>
      </w:pPr>
      <w:r w:rsidRPr="000B4129">
        <w:rPr>
          <w:rFonts w:ascii="GHEA Grapalat" w:hAnsi="GHEA Grapalat"/>
          <w:i/>
          <w:u w:val="single"/>
        </w:rPr>
        <w:t>Типовая форма</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63926" w:rsidRPr="00FC2F31" w:rsidRDefault="00642EFE" w:rsidP="00663926">
      <w:pPr>
        <w:pStyle w:val="BodyTextIndent"/>
        <w:widowControl w:val="0"/>
        <w:spacing w:line="240" w:lineRule="auto"/>
        <w:ind w:firstLine="0"/>
        <w:jc w:val="center"/>
        <w:rPr>
          <w:rFonts w:ascii="Sylfaen" w:hAnsi="Sylfaen"/>
          <w:i w:val="0"/>
          <w:sz w:val="24"/>
          <w:szCs w:val="24"/>
        </w:rPr>
      </w:pPr>
      <w:r w:rsidRPr="009044F1">
        <w:rPr>
          <w:rFonts w:ascii="GHEA Grapalat" w:hAnsi="GHEA Grapalat"/>
          <w:i w:val="0"/>
          <w:sz w:val="24"/>
          <w:szCs w:val="24"/>
        </w:rPr>
        <w:t xml:space="preserve">ОБ </w:t>
      </w:r>
      <w:r w:rsidR="00663926" w:rsidRPr="00FC2F31">
        <w:rPr>
          <w:rFonts w:ascii="Sylfaen" w:hAnsi="Sylfaen"/>
          <w:i w:val="0"/>
          <w:sz w:val="24"/>
          <w:szCs w:val="24"/>
        </w:rPr>
        <w:t>ЗАПРОСЕ КОТИРОВОК</w:t>
      </w:r>
    </w:p>
    <w:p w:rsidR="00642EFE" w:rsidRPr="00BA7128" w:rsidRDefault="00642EFE" w:rsidP="00B46D58">
      <w:pPr>
        <w:pStyle w:val="BodyTextIndent"/>
        <w:widowControl w:val="0"/>
        <w:spacing w:after="160" w:line="240" w:lineRule="auto"/>
        <w:ind w:firstLine="0"/>
        <w:jc w:val="center"/>
        <w:rPr>
          <w:rFonts w:ascii="GHEA Grapalat" w:hAnsi="GHEA Grapalat"/>
          <w:i w:val="0"/>
          <w:sz w:val="24"/>
          <w:szCs w:val="24"/>
        </w:rPr>
      </w:pP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62297C" w:rsidRPr="0062297C">
        <w:rPr>
          <w:rFonts w:ascii="GHEA Grapalat" w:hAnsi="GHEA Grapalat"/>
          <w:i w:val="0"/>
          <w:sz w:val="24"/>
          <w:szCs w:val="24"/>
        </w:rPr>
        <w:t>30</w:t>
      </w:r>
      <w:r w:rsidR="0062297C">
        <w:rPr>
          <w:rFonts w:ascii="GHEA Grapalat" w:hAnsi="GHEA Grapalat"/>
          <w:i w:val="0"/>
          <w:sz w:val="24"/>
          <w:szCs w:val="24"/>
        </w:rPr>
        <w:t>" "</w:t>
      </w:r>
      <w:r w:rsidR="0062297C" w:rsidRPr="0062297C">
        <w:rPr>
          <w:rFonts w:ascii="GHEA Grapalat" w:hAnsi="GHEA Grapalat"/>
          <w:i w:val="0"/>
          <w:sz w:val="24"/>
          <w:szCs w:val="24"/>
        </w:rPr>
        <w:t>12</w:t>
      </w:r>
      <w:r w:rsidRPr="009044F1">
        <w:rPr>
          <w:rFonts w:ascii="GHEA Grapalat" w:hAnsi="GHEA Grapalat"/>
          <w:i w:val="0"/>
          <w:sz w:val="24"/>
          <w:szCs w:val="24"/>
        </w:rPr>
        <w:t>" 20</w:t>
      </w:r>
      <w:r w:rsidR="0062297C" w:rsidRPr="0062297C">
        <w:rPr>
          <w:rFonts w:ascii="GHEA Grapalat" w:hAnsi="GHEA Grapalat"/>
          <w:i w:val="0"/>
          <w:sz w:val="24"/>
          <w:szCs w:val="24"/>
        </w:rPr>
        <w:t>25</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7B5A11">
        <w:rPr>
          <w:rFonts w:ascii="GHEA Grapalat" w:hAnsi="GHEA Grapalat"/>
          <w:i w:val="0"/>
          <w:sz w:val="24"/>
          <w:szCs w:val="24"/>
          <w:lang w:val="en-US"/>
        </w:rPr>
        <w:t>1</w:t>
      </w:r>
      <w:r w:rsidRPr="009044F1">
        <w:rPr>
          <w:rFonts w:ascii="GHEA Grapalat" w:hAnsi="GHEA Grapalat"/>
          <w:i w:val="0"/>
          <w:sz w:val="24"/>
          <w:szCs w:val="24"/>
        </w:rPr>
        <w:t xml:space="preserve">" </w:t>
      </w:r>
    </w:p>
    <w:p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A85618" w:rsidRPr="00A85618">
        <w:rPr>
          <w:rFonts w:ascii="GHEA Grapalat" w:hAnsi="GHEA Grapalat"/>
          <w:i w:val="0"/>
          <w:sz w:val="24"/>
          <w:szCs w:val="24"/>
        </w:rPr>
        <w:t xml:space="preserve">ԵԷՊԱ-ԳՀԾՁԲ-26/01     </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C100A9" w:rsidRDefault="00C100A9" w:rsidP="00B46D58">
      <w:pPr>
        <w:pStyle w:val="BodyTextIndent"/>
        <w:widowControl w:val="0"/>
        <w:spacing w:after="160" w:line="240" w:lineRule="auto"/>
        <w:ind w:firstLine="567"/>
        <w:rPr>
          <w:rFonts w:ascii="GHEA Grapalat" w:hAnsi="GHEA Grapalat"/>
          <w:i w:val="0"/>
          <w:sz w:val="24"/>
          <w:szCs w:val="24"/>
        </w:rPr>
      </w:pPr>
      <w:r w:rsidRPr="00C100A9">
        <w:rPr>
          <w:rFonts w:ascii="GHEA Grapalat" w:hAnsi="GHEA Grapalat"/>
          <w:i w:val="0"/>
          <w:sz w:val="24"/>
          <w:szCs w:val="24"/>
        </w:rPr>
        <w:t>Заказчик, НКО «Историко-археологический заповедник-музей «Эребуни», расположенный по</w:t>
      </w:r>
      <w:r w:rsidR="00394387">
        <w:rPr>
          <w:rFonts w:ascii="GHEA Grapalat" w:hAnsi="GHEA Grapalat"/>
          <w:i w:val="0"/>
          <w:sz w:val="24"/>
          <w:szCs w:val="24"/>
        </w:rPr>
        <w:t xml:space="preserve"> адресу: ул. Эребуни, 3</w:t>
      </w:r>
      <w:r w:rsidR="00394387">
        <w:rPr>
          <w:rFonts w:ascii="GHEA Grapalat" w:hAnsi="GHEA Grapalat"/>
          <w:i w:val="0"/>
          <w:sz w:val="24"/>
          <w:szCs w:val="24"/>
          <w:lang w:val="hy-AM"/>
        </w:rPr>
        <w:t>8</w:t>
      </w:r>
      <w:r w:rsidRPr="00C100A9">
        <w:rPr>
          <w:rFonts w:ascii="GHEA Grapalat" w:hAnsi="GHEA Grapalat"/>
          <w:i w:val="0"/>
          <w:sz w:val="24"/>
          <w:szCs w:val="24"/>
        </w:rPr>
        <w:t>, РА, объявляет конкурс на предоставление ценовых предложений на основании статьи 15, части 6, пункта 2 Закона РА «О закупках», реализуемого в один этап.</w:t>
      </w:r>
    </w:p>
    <w:p w:rsidR="00C100A9" w:rsidRDefault="00C100A9" w:rsidP="00B46D58">
      <w:pPr>
        <w:pStyle w:val="BodyTextIndent"/>
        <w:widowControl w:val="0"/>
        <w:spacing w:after="160" w:line="240" w:lineRule="auto"/>
        <w:ind w:firstLine="567"/>
        <w:rPr>
          <w:rFonts w:ascii="GHEA Grapalat" w:hAnsi="GHEA Grapalat"/>
          <w:i w:val="0"/>
          <w:sz w:val="24"/>
          <w:szCs w:val="24"/>
        </w:rPr>
      </w:pPr>
      <w:r w:rsidRPr="00C100A9">
        <w:rPr>
          <w:rFonts w:ascii="GHEA Grapalat" w:hAnsi="GHEA Grapalat"/>
          <w:i w:val="0"/>
          <w:sz w:val="24"/>
          <w:szCs w:val="24"/>
        </w:rPr>
        <w:t>В результате данной процедуры выбранному участнику будет предложено подписать договор на оказание услуг по обеспечению безопасности (опеки) (далее именуемый договор) в соответствии с установленной процедурой.</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D85563" w:rsidRPr="0062297C" w:rsidRDefault="000E242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применяются положения Соглашения </w:t>
      </w:r>
      <w:r w:rsidRPr="0062297C">
        <w:rPr>
          <w:rFonts w:ascii="GHEA Grapalat" w:hAnsi="GHEA Grapalat"/>
          <w:i w:val="0"/>
          <w:sz w:val="24"/>
          <w:szCs w:val="24"/>
        </w:rPr>
        <w:t>Всемирной торговой организации по правительственным закупкам.</w:t>
      </w:r>
    </w:p>
    <w:p w:rsidR="0067579A" w:rsidRPr="001836D7" w:rsidRDefault="00357D48" w:rsidP="00B46D58">
      <w:pPr>
        <w:pStyle w:val="BodyTextIndent"/>
        <w:widowControl w:val="0"/>
        <w:spacing w:after="160" w:line="240" w:lineRule="auto"/>
        <w:ind w:firstLine="567"/>
        <w:rPr>
          <w:rFonts w:ascii="GHEA Grapalat" w:hAnsi="GHEA Grapalat"/>
          <w:i w:val="0"/>
          <w:spacing w:val="-6"/>
          <w:sz w:val="24"/>
          <w:szCs w:val="24"/>
        </w:rPr>
      </w:pPr>
      <w:r w:rsidRPr="0062297C">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62297C">
        <w:rPr>
          <w:rFonts w:ascii="Calibri" w:hAnsi="Calibri" w:cs="Calibri"/>
          <w:i w:val="0"/>
          <w:spacing w:val="-6"/>
          <w:sz w:val="24"/>
          <w:szCs w:val="24"/>
          <w:lang w:val="en-US"/>
        </w:rPr>
        <w:t> </w:t>
      </w:r>
      <w:r w:rsidRPr="0062297C">
        <w:rPr>
          <w:rFonts w:ascii="GHEA Grapalat" w:hAnsi="GHEA Grapalat"/>
          <w:i w:val="0"/>
          <w:spacing w:val="-6"/>
          <w:sz w:val="24"/>
          <w:szCs w:val="24"/>
        </w:rPr>
        <w:t xml:space="preserve">электронной форме в течение </w:t>
      </w:r>
      <w:r w:rsidRPr="001836D7">
        <w:rPr>
          <w:rFonts w:ascii="GHEA Grapalat" w:hAnsi="GHEA Grapalat"/>
          <w:i w:val="0"/>
          <w:spacing w:val="-6"/>
          <w:sz w:val="24"/>
          <w:szCs w:val="24"/>
        </w:rPr>
        <w:t xml:space="preserve">рабочего дня, следующего за днем получения заявления. </w:t>
      </w:r>
    </w:p>
    <w:p w:rsidR="0062297C" w:rsidRPr="001836D7" w:rsidRDefault="0062297C" w:rsidP="00663926">
      <w:pPr>
        <w:pStyle w:val="BodyTextIndent"/>
        <w:widowControl w:val="0"/>
        <w:spacing w:line="240" w:lineRule="auto"/>
        <w:ind w:firstLine="0"/>
        <w:rPr>
          <w:rFonts w:ascii="Sylfaen" w:hAnsi="Sylfaen"/>
          <w:i w:val="0"/>
          <w:sz w:val="24"/>
          <w:szCs w:val="24"/>
        </w:rPr>
      </w:pPr>
      <w:r w:rsidRPr="001836D7">
        <w:rPr>
          <w:rFonts w:ascii="GHEA Grapalat" w:hAnsi="GHEA Grapalat"/>
          <w:i w:val="0"/>
          <w:sz w:val="24"/>
          <w:szCs w:val="24"/>
        </w:rPr>
        <w:lastRenderedPageBreak/>
        <w:t xml:space="preserve">Заявки на на </w:t>
      </w:r>
      <w:r w:rsidR="00663926" w:rsidRPr="001836D7">
        <w:rPr>
          <w:rFonts w:ascii="Sylfaen" w:hAnsi="Sylfaen"/>
          <w:i w:val="0"/>
          <w:sz w:val="24"/>
          <w:szCs w:val="24"/>
        </w:rPr>
        <w:t xml:space="preserve">ЗАПРОСЕ КОТИРОВОК </w:t>
      </w:r>
      <w:r w:rsidRPr="001836D7">
        <w:rPr>
          <w:rFonts w:ascii="GHEA Grapalat" w:hAnsi="GHEA Grapalat"/>
          <w:i w:val="0"/>
          <w:sz w:val="24"/>
          <w:szCs w:val="24"/>
        </w:rPr>
        <w:t>необходимо подавать по адресу</w:t>
      </w:r>
      <w:r w:rsidRPr="001836D7">
        <w:rPr>
          <w:rFonts w:ascii="GHEA Grapalat" w:hAnsi="GHEA Grapalat"/>
          <w:i w:val="0"/>
          <w:sz w:val="24"/>
          <w:szCs w:val="24"/>
          <w:lang w:val="hy-AM"/>
        </w:rPr>
        <w:t xml:space="preserve"> </w:t>
      </w:r>
      <w:r w:rsidRPr="001836D7">
        <w:rPr>
          <w:rFonts w:ascii="GHEA Grapalat" w:hAnsi="GHEA Grapalat" w:cs="Sylfaen"/>
          <w:sz w:val="24"/>
          <w:szCs w:val="24"/>
        </w:rPr>
        <w:t xml:space="preserve"> </w:t>
      </w:r>
      <w:r w:rsidRPr="001836D7">
        <w:rPr>
          <w:rFonts w:ascii="GHEA Grapalat" w:hAnsi="GHEA Grapalat"/>
          <w:sz w:val="24"/>
          <w:szCs w:val="24"/>
        </w:rPr>
        <w:t>г</w:t>
      </w:r>
      <w:r w:rsidRPr="001836D7">
        <w:rPr>
          <w:rFonts w:ascii="GHEA Grapalat" w:hAnsi="GHEA Grapalat" w:cs="Sylfaen"/>
          <w:sz w:val="24"/>
          <w:szCs w:val="24"/>
        </w:rPr>
        <w:t>.</w:t>
      </w:r>
      <w:r w:rsidRPr="001836D7">
        <w:rPr>
          <w:rFonts w:ascii="GHEA Grapalat" w:hAnsi="GHEA Grapalat"/>
          <w:sz w:val="24"/>
          <w:szCs w:val="24"/>
        </w:rPr>
        <w:t>Ереван</w:t>
      </w:r>
      <w:r w:rsidRPr="001836D7">
        <w:rPr>
          <w:rFonts w:ascii="GHEA Grapalat" w:hAnsi="GHEA Grapalat" w:cs="Sylfaen"/>
          <w:sz w:val="24"/>
          <w:szCs w:val="24"/>
        </w:rPr>
        <w:t xml:space="preserve">, </w:t>
      </w:r>
      <w:r w:rsidRPr="001836D7">
        <w:rPr>
          <w:rFonts w:ascii="GHEA Grapalat" w:hAnsi="GHEA Grapalat"/>
          <w:sz w:val="24"/>
          <w:szCs w:val="24"/>
        </w:rPr>
        <w:t>ул</w:t>
      </w:r>
      <w:r w:rsidRPr="001836D7">
        <w:rPr>
          <w:rFonts w:ascii="GHEA Grapalat" w:hAnsi="GHEA Grapalat" w:cs="Sylfaen"/>
          <w:sz w:val="24"/>
          <w:szCs w:val="24"/>
        </w:rPr>
        <w:t>.</w:t>
      </w:r>
      <w:r w:rsidRPr="001836D7">
        <w:rPr>
          <w:rFonts w:ascii="GHEA Grapalat" w:hAnsi="GHEA Grapalat"/>
          <w:sz w:val="24"/>
          <w:szCs w:val="24"/>
        </w:rPr>
        <w:t xml:space="preserve"> </w:t>
      </w:r>
      <w:r w:rsidRPr="001836D7">
        <w:rPr>
          <w:rFonts w:ascii="GHEA Grapalat" w:hAnsi="GHEA Grapalat"/>
          <w:i w:val="0"/>
          <w:sz w:val="24"/>
          <w:szCs w:val="24"/>
        </w:rPr>
        <w:t xml:space="preserve">Эребуни 38 в  документарной форме, до </w:t>
      </w:r>
      <w:r w:rsidRPr="001836D7">
        <w:rPr>
          <w:rFonts w:ascii="GHEA Grapalat" w:hAnsi="GHEA Grapalat"/>
          <w:i w:val="0"/>
          <w:sz w:val="24"/>
          <w:szCs w:val="24"/>
          <w:lang w:val="hy-AM"/>
        </w:rPr>
        <w:t>10։00</w:t>
      </w:r>
      <w:r w:rsidRPr="001836D7">
        <w:rPr>
          <w:rFonts w:ascii="GHEA Grapalat" w:hAnsi="GHEA Grapalat"/>
          <w:i w:val="0"/>
          <w:sz w:val="24"/>
          <w:szCs w:val="24"/>
        </w:rPr>
        <w:t>часов 10-го дня со дня опубликования настоящего объявления. Кроме армянского языка заявки могут быть поданы также на английском или русском языке.</w:t>
      </w:r>
    </w:p>
    <w:p w:rsidR="0062297C" w:rsidRPr="0062297C" w:rsidRDefault="0062297C" w:rsidP="0062297C">
      <w:pPr>
        <w:pStyle w:val="BodyTextIndent"/>
        <w:widowControl w:val="0"/>
        <w:spacing w:line="240" w:lineRule="auto"/>
        <w:ind w:firstLine="567"/>
        <w:rPr>
          <w:rFonts w:ascii="GHEA Grapalat" w:hAnsi="GHEA Grapalat"/>
          <w:i w:val="0"/>
          <w:sz w:val="24"/>
          <w:szCs w:val="24"/>
        </w:rPr>
      </w:pPr>
      <w:r w:rsidRPr="001836D7">
        <w:rPr>
          <w:rFonts w:ascii="GHEA Grapalat" w:hAnsi="GHEA Grapalat"/>
          <w:i w:val="0"/>
          <w:sz w:val="24"/>
          <w:szCs w:val="24"/>
        </w:rPr>
        <w:t>Вскрытие заявок будет проводиться по адресу</w:t>
      </w:r>
      <w:r w:rsidRPr="0062297C">
        <w:rPr>
          <w:rFonts w:ascii="GHEA Grapalat" w:hAnsi="GHEA Grapalat"/>
          <w:i w:val="0"/>
          <w:sz w:val="24"/>
          <w:szCs w:val="24"/>
        </w:rPr>
        <w:t xml:space="preserve"> </w:t>
      </w:r>
      <w:r w:rsidRPr="0062297C">
        <w:rPr>
          <w:rFonts w:ascii="GHEA Grapalat" w:hAnsi="GHEA Grapalat"/>
          <w:sz w:val="24"/>
          <w:szCs w:val="24"/>
        </w:rPr>
        <w:t>г</w:t>
      </w:r>
      <w:r w:rsidRPr="0062297C">
        <w:rPr>
          <w:rFonts w:ascii="GHEA Grapalat" w:hAnsi="GHEA Grapalat" w:cs="Sylfaen"/>
          <w:sz w:val="24"/>
          <w:szCs w:val="24"/>
        </w:rPr>
        <w:t>.</w:t>
      </w:r>
      <w:r w:rsidRPr="0062297C">
        <w:rPr>
          <w:rFonts w:ascii="GHEA Grapalat" w:hAnsi="GHEA Grapalat"/>
          <w:sz w:val="24"/>
          <w:szCs w:val="24"/>
        </w:rPr>
        <w:t>Ереван</w:t>
      </w:r>
      <w:r w:rsidRPr="0062297C">
        <w:rPr>
          <w:rFonts w:ascii="GHEA Grapalat" w:hAnsi="GHEA Grapalat" w:cs="Sylfaen"/>
          <w:sz w:val="24"/>
          <w:szCs w:val="24"/>
        </w:rPr>
        <w:t xml:space="preserve">, </w:t>
      </w:r>
      <w:r w:rsidRPr="0062297C">
        <w:rPr>
          <w:rFonts w:ascii="GHEA Grapalat" w:hAnsi="GHEA Grapalat"/>
          <w:sz w:val="24"/>
          <w:szCs w:val="24"/>
        </w:rPr>
        <w:t>ул</w:t>
      </w:r>
      <w:r w:rsidRPr="0062297C">
        <w:rPr>
          <w:rFonts w:ascii="GHEA Grapalat" w:hAnsi="GHEA Grapalat" w:cs="Sylfaen"/>
          <w:sz w:val="24"/>
          <w:szCs w:val="24"/>
        </w:rPr>
        <w:t>.</w:t>
      </w:r>
      <w:r w:rsidRPr="0062297C">
        <w:rPr>
          <w:rFonts w:ascii="GHEA Grapalat" w:hAnsi="GHEA Grapalat"/>
          <w:i w:val="0"/>
          <w:sz w:val="24"/>
          <w:szCs w:val="24"/>
        </w:rPr>
        <w:t xml:space="preserve"> Эребуни 38, в </w:t>
      </w:r>
      <w:r w:rsidRPr="003041ED">
        <w:rPr>
          <w:rFonts w:ascii="GHEA Grapalat" w:hAnsi="GHEA Grapalat"/>
          <w:i w:val="0"/>
          <w:sz w:val="24"/>
          <w:szCs w:val="24"/>
        </w:rPr>
        <w:t>09</w:t>
      </w:r>
      <w:r w:rsidRPr="0062297C">
        <w:rPr>
          <w:rFonts w:ascii="GHEA Grapalat" w:hAnsi="GHEA Grapalat"/>
          <w:i w:val="0"/>
          <w:sz w:val="24"/>
          <w:szCs w:val="24"/>
          <w:lang w:val="hy-AM"/>
        </w:rPr>
        <w:t>;00</w:t>
      </w:r>
      <w:r w:rsidRPr="0062297C">
        <w:rPr>
          <w:rFonts w:ascii="GHEA Grapalat" w:hAnsi="GHEA Grapalat"/>
          <w:i w:val="0"/>
          <w:sz w:val="24"/>
          <w:szCs w:val="24"/>
        </w:rPr>
        <w:t xml:space="preserve"> часов "</w:t>
      </w:r>
      <w:r w:rsidRPr="003041ED">
        <w:rPr>
          <w:rFonts w:ascii="GHEA Grapalat" w:hAnsi="GHEA Grapalat"/>
          <w:i w:val="0"/>
          <w:sz w:val="24"/>
          <w:szCs w:val="24"/>
        </w:rPr>
        <w:t>15</w:t>
      </w:r>
      <w:r w:rsidRPr="0062297C">
        <w:rPr>
          <w:rFonts w:ascii="GHEA Grapalat" w:hAnsi="GHEA Grapalat"/>
          <w:i w:val="0"/>
          <w:sz w:val="24"/>
          <w:szCs w:val="24"/>
        </w:rPr>
        <w:t>" "</w:t>
      </w:r>
      <w:r>
        <w:rPr>
          <w:rFonts w:ascii="GHEA Grapalat" w:hAnsi="GHEA Grapalat"/>
          <w:i w:val="0"/>
          <w:sz w:val="24"/>
          <w:szCs w:val="24"/>
          <w:lang w:val="hy-AM"/>
        </w:rPr>
        <w:t>0</w:t>
      </w:r>
      <w:r w:rsidRPr="003041ED">
        <w:rPr>
          <w:rFonts w:ascii="GHEA Grapalat" w:hAnsi="GHEA Grapalat"/>
          <w:i w:val="0"/>
          <w:sz w:val="24"/>
          <w:szCs w:val="24"/>
        </w:rPr>
        <w:t>1</w:t>
      </w:r>
      <w:r w:rsidRPr="0062297C">
        <w:rPr>
          <w:rFonts w:ascii="GHEA Grapalat" w:hAnsi="GHEA Grapalat"/>
          <w:i w:val="0"/>
          <w:sz w:val="24"/>
          <w:szCs w:val="24"/>
        </w:rPr>
        <w:t>" "</w:t>
      </w:r>
      <w:r>
        <w:rPr>
          <w:rFonts w:ascii="GHEA Grapalat" w:hAnsi="GHEA Grapalat"/>
          <w:i w:val="0"/>
          <w:sz w:val="24"/>
          <w:szCs w:val="24"/>
          <w:lang w:val="hy-AM"/>
        </w:rPr>
        <w:t>202</w:t>
      </w:r>
      <w:r w:rsidRPr="003041ED">
        <w:rPr>
          <w:rFonts w:ascii="GHEA Grapalat" w:hAnsi="GHEA Grapalat"/>
          <w:i w:val="0"/>
          <w:sz w:val="24"/>
          <w:szCs w:val="24"/>
        </w:rPr>
        <w:t>6</w:t>
      </w:r>
      <w:r w:rsidRPr="0062297C">
        <w:rPr>
          <w:rFonts w:ascii="GHEA Grapalat" w:hAnsi="GHEA Grapalat"/>
          <w:i w:val="0"/>
          <w:sz w:val="24"/>
          <w:szCs w:val="24"/>
          <w:lang w:val="hy-AM"/>
        </w:rPr>
        <w:t>г</w:t>
      </w:r>
      <w:r w:rsidRPr="0062297C">
        <w:rPr>
          <w:rFonts w:ascii="GHEA Grapalat" w:hAnsi="GHEA Grapalat"/>
          <w:i w:val="0"/>
          <w:sz w:val="24"/>
          <w:szCs w:val="24"/>
        </w:rPr>
        <w:t>".</w:t>
      </w:r>
    </w:p>
    <w:p w:rsidR="0062297C" w:rsidRPr="0062297C" w:rsidRDefault="0062297C" w:rsidP="00F95DBF">
      <w:pPr>
        <w:pStyle w:val="BodyTextIndent"/>
        <w:widowControl w:val="0"/>
        <w:spacing w:after="160" w:line="240" w:lineRule="auto"/>
        <w:ind w:firstLine="567"/>
        <w:rPr>
          <w:rFonts w:ascii="GHEA Grapalat" w:hAnsi="GHEA Grapalat"/>
          <w:i w:val="0"/>
          <w:sz w:val="24"/>
          <w:szCs w:val="24"/>
        </w:rPr>
      </w:pPr>
    </w:p>
    <w:p w:rsidR="00F95DBF" w:rsidRPr="0062297C" w:rsidRDefault="00F95DBF" w:rsidP="00F95DBF">
      <w:pPr>
        <w:pStyle w:val="BodyTextIndent"/>
        <w:widowControl w:val="0"/>
        <w:spacing w:after="160" w:line="240" w:lineRule="auto"/>
        <w:ind w:firstLine="567"/>
        <w:rPr>
          <w:rFonts w:ascii="GHEA Grapalat" w:hAnsi="GHEA Grapalat"/>
          <w:i w:val="0"/>
          <w:sz w:val="24"/>
          <w:szCs w:val="24"/>
        </w:rPr>
      </w:pPr>
      <w:r w:rsidRPr="0062297C">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B46D58">
      <w:pPr>
        <w:pStyle w:val="BodyTextIndent"/>
        <w:widowControl w:val="0"/>
        <w:spacing w:after="160" w:line="240" w:lineRule="auto"/>
        <w:ind w:firstLine="567"/>
        <w:rPr>
          <w:rFonts w:ascii="GHEA Grapalat" w:hAnsi="GHEA Grapalat"/>
          <w:i w:val="0"/>
          <w:sz w:val="24"/>
          <w:szCs w:val="24"/>
        </w:rPr>
      </w:pPr>
      <w:r w:rsidRPr="0062297C">
        <w:rPr>
          <w:rFonts w:ascii="GHEA Grapalat" w:hAnsi="GHEA Grapalat"/>
          <w:i w:val="0"/>
          <w:sz w:val="24"/>
          <w:szCs w:val="24"/>
        </w:rPr>
        <w:t>Для получения дополнительной информации, связанной с настоящим</w:t>
      </w:r>
      <w:r w:rsidR="00D5443D" w:rsidRPr="0062297C">
        <w:rPr>
          <w:rFonts w:ascii="Courier New" w:hAnsi="Courier New" w:cs="Courier New"/>
          <w:i w:val="0"/>
          <w:sz w:val="24"/>
          <w:szCs w:val="24"/>
          <w:lang w:val="en-US"/>
        </w:rPr>
        <w:t> </w:t>
      </w:r>
      <w:r w:rsidRPr="0062297C">
        <w:rPr>
          <w:rFonts w:ascii="GHEA Grapalat" w:hAnsi="GHEA Grapalat"/>
          <w:i w:val="0"/>
          <w:sz w:val="24"/>
          <w:szCs w:val="24"/>
        </w:rPr>
        <w:t>объявлением, можете обратиться</w:t>
      </w:r>
      <w:r w:rsidRPr="009044F1">
        <w:rPr>
          <w:rFonts w:ascii="GHEA Grapalat" w:hAnsi="GHEA Grapalat"/>
          <w:i w:val="0"/>
          <w:sz w:val="24"/>
          <w:szCs w:val="24"/>
        </w:rPr>
        <w:t xml:space="preserve">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62297C" w:rsidRPr="00FC2F31" w:rsidRDefault="0062297C" w:rsidP="0062297C">
      <w:pPr>
        <w:pStyle w:val="Default"/>
        <w:ind w:right="46" w:firstLine="708"/>
        <w:rPr>
          <w:rFonts w:ascii="Sylfaen" w:hAnsi="Sylfaen" w:cs="Arial"/>
          <w:i/>
          <w:sz w:val="20"/>
          <w:szCs w:val="20"/>
        </w:rPr>
      </w:pPr>
      <w:r w:rsidRPr="00FC2F31">
        <w:rPr>
          <w:rFonts w:ascii="Sylfaen" w:hAnsi="Sylfaen"/>
          <w:i/>
          <w:sz w:val="20"/>
          <w:szCs w:val="20"/>
          <w:lang w:val="hy-AM"/>
        </w:rPr>
        <w:t>Гоар Погосян</w:t>
      </w:r>
      <w:r w:rsidRPr="00FC2F31">
        <w:rPr>
          <w:rFonts w:ascii="Sylfaen" w:hAnsi="Sylfaen"/>
          <w:i/>
          <w:sz w:val="20"/>
          <w:szCs w:val="20"/>
        </w:rPr>
        <w:t>.</w:t>
      </w:r>
    </w:p>
    <w:p w:rsidR="0062297C" w:rsidRPr="00FC2F31" w:rsidRDefault="0062297C" w:rsidP="0062297C">
      <w:pPr>
        <w:pStyle w:val="BodyTextIndent"/>
        <w:spacing w:line="240" w:lineRule="auto"/>
        <w:jc w:val="left"/>
        <w:rPr>
          <w:rFonts w:ascii="Sylfaen" w:hAnsi="Sylfaen"/>
        </w:rPr>
      </w:pPr>
      <w:r w:rsidRPr="00FC2F31">
        <w:rPr>
          <w:rFonts w:ascii="Sylfaen" w:hAnsi="Sylfaen"/>
        </w:rPr>
        <w:tab/>
      </w:r>
      <w:r w:rsidRPr="00FC2F31">
        <w:rPr>
          <w:rFonts w:ascii="Sylfaen" w:hAnsi="Sylfaen"/>
        </w:rPr>
        <w:tab/>
      </w:r>
      <w:r w:rsidRPr="00FC2F31">
        <w:rPr>
          <w:rFonts w:ascii="Sylfaen" w:hAnsi="Sylfaen"/>
        </w:rPr>
        <w:tab/>
      </w:r>
      <w:r w:rsidRPr="00FC2F31">
        <w:rPr>
          <w:rFonts w:ascii="Sylfaen" w:hAnsi="Sylfaen"/>
        </w:rPr>
        <w:tab/>
      </w:r>
      <w:r w:rsidRPr="00FC2F31">
        <w:rPr>
          <w:rFonts w:ascii="Sylfaen" w:hAnsi="Sylfaen"/>
        </w:rPr>
        <w:tab/>
      </w:r>
      <w:r w:rsidRPr="00FC2F31">
        <w:rPr>
          <w:rFonts w:ascii="Sylfaen" w:hAnsi="Sylfaen"/>
        </w:rPr>
        <w:tab/>
      </w:r>
      <w:r w:rsidRPr="00FC2F31">
        <w:rPr>
          <w:rFonts w:ascii="Sylfaen" w:hAnsi="Sylfaen"/>
        </w:rPr>
        <w:tab/>
      </w:r>
    </w:p>
    <w:p w:rsidR="0062297C" w:rsidRPr="00FC2F31" w:rsidRDefault="0062297C" w:rsidP="0062297C">
      <w:pPr>
        <w:pStyle w:val="BodyTextIndent"/>
        <w:spacing w:line="240" w:lineRule="auto"/>
        <w:ind w:firstLine="0"/>
        <w:jc w:val="left"/>
        <w:rPr>
          <w:rFonts w:ascii="Sylfaen" w:hAnsi="Sylfaen"/>
          <w:i w:val="0"/>
          <w:u w:val="single"/>
          <w:lang w:val="hy-AM"/>
        </w:rPr>
      </w:pPr>
      <w:r w:rsidRPr="00FC2F31">
        <w:rPr>
          <w:rFonts w:ascii="Sylfaen" w:hAnsi="Sylfaen" w:cs="Calibri"/>
          <w:lang w:val="hy-AM"/>
        </w:rPr>
        <w:t xml:space="preserve">                </w:t>
      </w:r>
      <w:r w:rsidRPr="00FC2F31">
        <w:rPr>
          <w:rFonts w:ascii="Sylfaen" w:hAnsi="Sylfaen" w:cs="Calibri"/>
        </w:rPr>
        <w:t>Телефон</w:t>
      </w:r>
      <w:r w:rsidRPr="00FC2F31">
        <w:rPr>
          <w:rFonts w:ascii="Sylfaen" w:hAnsi="Sylfaen"/>
        </w:rPr>
        <w:t xml:space="preserve">  </w:t>
      </w:r>
      <w:r w:rsidRPr="00FC2F31">
        <w:rPr>
          <w:rFonts w:ascii="Sylfaen" w:hAnsi="Sylfaen"/>
          <w:i w:val="0"/>
          <w:u w:val="single"/>
          <w:lang w:val="hy-AM"/>
        </w:rPr>
        <w:t>093812220</w:t>
      </w:r>
    </w:p>
    <w:p w:rsidR="0062297C" w:rsidRPr="00FC2F31" w:rsidRDefault="0062297C" w:rsidP="0062297C">
      <w:pPr>
        <w:pStyle w:val="BodyTextIndent"/>
        <w:spacing w:line="240" w:lineRule="auto"/>
        <w:ind w:firstLine="0"/>
        <w:jc w:val="left"/>
        <w:rPr>
          <w:rFonts w:ascii="Sylfaen" w:hAnsi="Sylfaen"/>
          <w:u w:val="single"/>
        </w:rPr>
      </w:pPr>
      <w:r w:rsidRPr="00FC2F31">
        <w:rPr>
          <w:rFonts w:ascii="Sylfaen" w:hAnsi="Sylfaen"/>
          <w:i w:val="0"/>
          <w:lang w:val="hy-AM"/>
        </w:rPr>
        <w:t xml:space="preserve">               </w:t>
      </w:r>
      <w:r w:rsidRPr="00FC2F31">
        <w:rPr>
          <w:rFonts w:ascii="Sylfaen" w:hAnsi="Sylfaen" w:cs="Calibri"/>
        </w:rPr>
        <w:t>Эл</w:t>
      </w:r>
      <w:r w:rsidRPr="00FC2F31">
        <w:rPr>
          <w:rFonts w:ascii="Sylfaen" w:hAnsi="Sylfaen"/>
        </w:rPr>
        <w:t xml:space="preserve">. </w:t>
      </w:r>
      <w:r w:rsidRPr="00FC2F31">
        <w:rPr>
          <w:rFonts w:ascii="Sylfaen" w:hAnsi="Sylfaen" w:cs="Calibri"/>
        </w:rPr>
        <w:t>почта</w:t>
      </w:r>
      <w:r w:rsidRPr="00FC2F31">
        <w:rPr>
          <w:rFonts w:ascii="Sylfaen" w:hAnsi="Sylfaen"/>
        </w:rPr>
        <w:t xml:space="preserve"> </w:t>
      </w:r>
      <w:hyperlink r:id="rId8" w:history="1">
        <w:r w:rsidRPr="00F04C00">
          <w:rPr>
            <w:rStyle w:val="Hyperlink"/>
            <w:rFonts w:ascii="Sylfaen" w:hAnsi="Sylfaen"/>
            <w:i w:val="0"/>
            <w:lang w:val="af-ZA"/>
          </w:rPr>
          <w:t>gnumneroak@list.ru</w:t>
        </w:r>
      </w:hyperlink>
    </w:p>
    <w:p w:rsidR="0062297C" w:rsidRPr="00FC2F31" w:rsidRDefault="0062297C" w:rsidP="0062297C">
      <w:pPr>
        <w:pStyle w:val="BodyTextIndent"/>
        <w:spacing w:line="240" w:lineRule="auto"/>
        <w:jc w:val="left"/>
        <w:rPr>
          <w:rFonts w:ascii="Sylfaen" w:hAnsi="Sylfaen"/>
          <w:u w:val="single"/>
        </w:rPr>
      </w:pPr>
      <w:r w:rsidRPr="00FC2F31">
        <w:rPr>
          <w:rFonts w:ascii="Sylfaen" w:hAnsi="Sylfaen" w:cs="Calibri"/>
        </w:rPr>
        <w:t>Заказчик</w:t>
      </w:r>
      <w:r w:rsidRPr="00FC2F31">
        <w:rPr>
          <w:rFonts w:ascii="Sylfaen" w:hAnsi="Sylfaen"/>
        </w:rPr>
        <w:t>:</w:t>
      </w:r>
      <w:r w:rsidRPr="00FC2F31">
        <w:rPr>
          <w:rFonts w:ascii="Sylfaen" w:hAnsi="Sylfaen"/>
          <w:lang w:val="af-ZA"/>
        </w:rPr>
        <w:t xml:space="preserve">  </w:t>
      </w:r>
      <w:r w:rsidRPr="00FC2F31">
        <w:rPr>
          <w:rFonts w:ascii="Sylfaen" w:hAnsi="Sylfaen" w:cs="Times LatRus"/>
          <w:i w:val="0"/>
        </w:rPr>
        <w:t>Историко-археологический музей-заповедник "Эребуни</w:t>
      </w:r>
    </w:p>
    <w:p w:rsidR="0062297C" w:rsidRPr="00FC2F31" w:rsidRDefault="0062297C" w:rsidP="0062297C">
      <w:pPr>
        <w:pStyle w:val="BodyText"/>
        <w:spacing w:after="0"/>
        <w:ind w:right="-7" w:firstLine="567"/>
        <w:rPr>
          <w:rFonts w:ascii="Sylfaen" w:hAnsi="Sylfaen" w:cs="Sylfaen"/>
          <w:i/>
          <w:sz w:val="20"/>
          <w:szCs w:val="20"/>
        </w:rPr>
      </w:pPr>
    </w:p>
    <w:p w:rsidR="0062297C" w:rsidRPr="00FC2F31" w:rsidRDefault="0062297C" w:rsidP="0062297C">
      <w:pPr>
        <w:pStyle w:val="BodyText"/>
        <w:spacing w:after="0"/>
        <w:ind w:right="-7" w:firstLine="567"/>
        <w:jc w:val="center"/>
        <w:rPr>
          <w:rFonts w:ascii="Sylfaen" w:hAnsi="Sylfaen" w:cs="Sylfaen"/>
          <w:i/>
          <w:sz w:val="20"/>
          <w:szCs w:val="20"/>
        </w:rPr>
      </w:pPr>
    </w:p>
    <w:p w:rsidR="0062297C" w:rsidRPr="00FC2F31" w:rsidRDefault="0062297C" w:rsidP="0062297C">
      <w:pPr>
        <w:pStyle w:val="BodyTextIndent"/>
        <w:widowControl w:val="0"/>
        <w:spacing w:line="240" w:lineRule="auto"/>
        <w:ind w:left="3969" w:firstLine="0"/>
        <w:rPr>
          <w:rFonts w:ascii="Sylfaen" w:hAnsi="Sylfaen"/>
          <w:i w:val="0"/>
        </w:rPr>
      </w:pPr>
    </w:p>
    <w:p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D12E3B" w:rsidRPr="009044F1" w:rsidRDefault="00D12E3B" w:rsidP="00D12E3B">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D12E3B" w:rsidRPr="009044F1" w:rsidRDefault="00D12E3B" w:rsidP="00D12E3B">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663926" w:rsidRPr="001836D7">
        <w:rPr>
          <w:rFonts w:ascii="Sylfaen" w:hAnsi="Sylfaen"/>
        </w:rPr>
        <w:t>ЗАПРОСЕ КОТИРОВОК</w:t>
      </w:r>
      <w:r w:rsidRPr="001836D7">
        <w:rPr>
          <w:rFonts w:ascii="GHEA Grapalat" w:hAnsi="GHEA Grapalat" w:cs="Sylfaen"/>
          <w:i/>
        </w:rPr>
        <w:br/>
      </w:r>
      <w:r w:rsidRPr="001836D7">
        <w:rPr>
          <w:rFonts w:ascii="GHEA Grapalat" w:hAnsi="GHEA Grapalat"/>
          <w:i/>
        </w:rPr>
        <w:t xml:space="preserve">под кодом </w:t>
      </w:r>
      <w:r w:rsidR="00A85618" w:rsidRPr="001836D7">
        <w:rPr>
          <w:rFonts w:ascii="GHEA Grapalat" w:hAnsi="GHEA Grapalat"/>
          <w:i/>
        </w:rPr>
        <w:t>ԵԷՊԱ-ԳՀԾՁԲ-26/01</w:t>
      </w:r>
      <w:r w:rsidR="00A85618" w:rsidRPr="00A85618">
        <w:rPr>
          <w:rFonts w:ascii="GHEA Grapalat" w:hAnsi="GHEA Grapalat"/>
          <w:i/>
        </w:rPr>
        <w:t xml:space="preserve">     </w:t>
      </w:r>
      <w:r w:rsidRPr="001B32D9">
        <w:rPr>
          <w:rFonts w:ascii="GHEA Grapalat" w:hAnsi="GHEA Grapalat" w:cs="Times Armenian"/>
          <w:i/>
        </w:rPr>
        <w:br/>
      </w:r>
      <w:r>
        <w:rPr>
          <w:rFonts w:ascii="GHEA Grapalat" w:hAnsi="GHEA Grapalat"/>
          <w:i/>
        </w:rPr>
        <w:t xml:space="preserve">№ </w:t>
      </w:r>
      <w:r w:rsidR="006E47D6">
        <w:rPr>
          <w:rFonts w:ascii="GHEA Grapalat" w:hAnsi="GHEA Grapalat"/>
          <w:i/>
          <w:lang w:val="hy-AM"/>
        </w:rPr>
        <w:t>1</w:t>
      </w:r>
      <w:r w:rsidRPr="009044F1">
        <w:rPr>
          <w:rFonts w:ascii="GHEA Grapalat" w:hAnsi="GHEA Grapalat"/>
          <w:i/>
        </w:rPr>
        <w:t xml:space="preserve">_ от </w:t>
      </w:r>
      <w:r w:rsidR="006E47D6">
        <w:rPr>
          <w:rFonts w:ascii="GHEA Grapalat" w:hAnsi="GHEA Grapalat"/>
          <w:i/>
          <w:lang w:val="hy-AM"/>
        </w:rPr>
        <w:t>30/12/</w:t>
      </w:r>
      <w:r w:rsidRPr="009044F1">
        <w:rPr>
          <w:rFonts w:ascii="GHEA Grapalat" w:hAnsi="GHEA Grapalat"/>
          <w:i/>
        </w:rPr>
        <w:t xml:space="preserve"> 20</w:t>
      </w:r>
      <w:r w:rsidR="006E47D6">
        <w:rPr>
          <w:rFonts w:ascii="GHEA Grapalat" w:hAnsi="GHEA Grapalat"/>
          <w:i/>
          <w:lang w:val="hy-AM"/>
        </w:rPr>
        <w:t>25</w:t>
      </w:r>
      <w:r>
        <w:rPr>
          <w:rFonts w:ascii="GHEA Grapalat" w:hAnsi="GHEA Grapalat"/>
          <w:i/>
        </w:rPr>
        <w:t xml:space="preserve"> </w:t>
      </w:r>
      <w:r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096865" w:rsidRPr="009044F1" w:rsidRDefault="00A76C15" w:rsidP="00B46D58">
      <w:pPr>
        <w:pStyle w:val="BodyText"/>
        <w:widowControl w:val="0"/>
        <w:spacing w:after="160"/>
        <w:ind w:right="-7" w:firstLine="567"/>
        <w:jc w:val="center"/>
        <w:rPr>
          <w:rFonts w:ascii="GHEA Grapalat" w:hAnsi="GHEA Grapalat"/>
        </w:rPr>
      </w:pPr>
      <w:r w:rsidRPr="009044F1">
        <w:rPr>
          <w:rFonts w:ascii="GHEA Grapalat" w:hAnsi="GHEA Grapalat"/>
          <w:i/>
        </w:rPr>
        <w:t>"</w:t>
      </w:r>
      <w:r w:rsidR="002857B3" w:rsidRPr="002857B3">
        <w:rPr>
          <w:rFonts w:ascii="GHEA Grapalat" w:hAnsi="GHEA Grapalat" w:cs="Sylfaen"/>
        </w:rPr>
        <w:t xml:space="preserve"> НПО «ИСТОРИЧЕСКИЙ ВОДОЕМ-МУЗЕЙ ЭРЕБУН».</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2857B3" w:rsidP="006E47D6">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rsidR="000763E5" w:rsidRDefault="002857B3" w:rsidP="006E47D6">
      <w:pPr>
        <w:jc w:val="center"/>
        <w:rPr>
          <w:rFonts w:ascii="GHEA Grapalat" w:hAnsi="GHEA Grapalat"/>
        </w:rPr>
      </w:pPr>
      <w:r w:rsidRPr="002857B3">
        <w:rPr>
          <w:rFonts w:ascii="GHEA Grapalat" w:hAnsi="GHEA Grapalat" w:cs="Sylfaen"/>
        </w:rPr>
        <w:t>ОБЪЯВЛЕН ЗАПРОС НА ОЦЕНКУ СТОИМОСТИ ЗАКУПКИ УСЛУГ ОХРАНЫ ДЛЯ НУЖД НПО «ИСТОРИЧЕСКИЙ ВОДОЕМ-МУЗЕЙ ЭРЕБУН».</w:t>
      </w: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C67E80" w:rsidRPr="009044F1" w:rsidRDefault="002857B3" w:rsidP="00B46D58">
      <w:pPr>
        <w:widowControl w:val="0"/>
        <w:spacing w:after="160"/>
        <w:jc w:val="center"/>
        <w:rPr>
          <w:rFonts w:ascii="GHEA Grapalat" w:hAnsi="GHEA Grapalat" w:cs="Sylfaen"/>
          <w:b/>
        </w:rPr>
      </w:pPr>
      <w:r w:rsidRPr="002857B3">
        <w:rPr>
          <w:rFonts w:ascii="GHEA Grapalat" w:hAnsi="GHEA Grapalat"/>
          <w:i/>
        </w:rPr>
        <w:t>ОБЪЯВЛЕН ЗАПРОС НА ОЦЕНКУ СТОИМОСТИ ЗАКУПКИ УСЛУГ ОХРАНЫ ДЛЯ НУЖД НПО «ИСТОРИЧЕСКИЙ ВОДОЕМ-МУЗЕЙ ЭРЕБУН».</w:t>
      </w: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FootnoteReference"/>
          <w:rFonts w:ascii="GHEA Grapalat" w:hAnsi="GHEA Grapalat"/>
        </w:rPr>
        <w:footnoteReference w:id="1"/>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1836D7">
        <w:rPr>
          <w:rFonts w:ascii="GHEA Grapalat" w:hAnsi="GHEA Grapalat"/>
          <w:b/>
        </w:rPr>
        <w:t xml:space="preserve">ИНСТРУКЦИЯ ПО ПОДГОТОВКЕ ЗАЯВКИ </w:t>
      </w:r>
      <w:r w:rsidR="00CA590C" w:rsidRPr="001836D7">
        <w:rPr>
          <w:rFonts w:ascii="GHEA Grapalat" w:hAnsi="GHEA Grapalat"/>
          <w:b/>
        </w:rPr>
        <w:br/>
      </w:r>
      <w:r w:rsidRPr="001836D7">
        <w:rPr>
          <w:rFonts w:ascii="GHEA Grapalat" w:hAnsi="GHEA Grapalat"/>
          <w:b/>
        </w:rPr>
        <w:t xml:space="preserve">НА </w:t>
      </w:r>
      <w:r w:rsidR="00663926" w:rsidRPr="001836D7">
        <w:rPr>
          <w:rFonts w:ascii="Sylfaen" w:hAnsi="Sylfaen"/>
        </w:rPr>
        <w:t>ЗАПРОСЕ 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1836D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1836D7">
        <w:rPr>
          <w:rFonts w:ascii="GHEA Grapalat" w:hAnsi="GHEA Grapalat"/>
          <w:spacing w:val="-6"/>
        </w:rPr>
        <w:t xml:space="preserve">Настоящее Приглашение предоставляется в дополнение к объявлению об </w:t>
      </w:r>
      <w:r w:rsidR="00663926" w:rsidRPr="001836D7">
        <w:rPr>
          <w:rFonts w:ascii="Sylfaen" w:hAnsi="Sylfaen"/>
        </w:rPr>
        <w:t>ЗАПРОСЕ КОТИРОВОК</w:t>
      </w:r>
      <w:r w:rsidR="00663926" w:rsidRPr="001836D7">
        <w:rPr>
          <w:rFonts w:ascii="Sylfaen" w:hAnsi="Sylfaen"/>
          <w:i/>
        </w:rPr>
        <w:t xml:space="preserve">  </w:t>
      </w:r>
      <w:r w:rsidR="00096865" w:rsidRPr="001836D7">
        <w:rPr>
          <w:rFonts w:ascii="GHEA Grapalat" w:hAnsi="GHEA Grapalat"/>
          <w:spacing w:val="-6"/>
        </w:rPr>
        <w:t xml:space="preserve">проводимом под кодом </w:t>
      </w:r>
      <w:r w:rsidR="00A85618" w:rsidRPr="001836D7">
        <w:rPr>
          <w:rFonts w:ascii="GHEA Grapalat" w:hAnsi="GHEA Grapalat"/>
          <w:spacing w:val="-6"/>
        </w:rPr>
        <w:t xml:space="preserve">ԵԷՊԱ-ԳՀԾՁԲ-26/01     </w:t>
      </w:r>
      <w:r w:rsidR="00096865" w:rsidRPr="001836D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1836D7">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1836D7">
        <w:rPr>
          <w:rFonts w:ascii="Courier New" w:hAnsi="Courier New" w:cs="Courier New"/>
          <w:lang w:val="en-US"/>
        </w:rPr>
        <w:t> </w:t>
      </w:r>
      <w:r w:rsidRPr="001836D7">
        <w:rPr>
          <w:rFonts w:ascii="GHEA Grapalat" w:hAnsi="GHEA Grapalat"/>
        </w:rPr>
        <w:t>4</w:t>
      </w:r>
      <w:r w:rsidR="006D2DF7" w:rsidRPr="001836D7">
        <w:rPr>
          <w:rFonts w:ascii="Courier New" w:hAnsi="Courier New" w:cs="Courier New"/>
          <w:lang w:val="en-US"/>
        </w:rPr>
        <w:t> </w:t>
      </w:r>
      <w:r w:rsidRPr="001836D7">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w:t>
      </w:r>
      <w:r w:rsidR="00A57093" w:rsidRPr="001836D7">
        <w:rPr>
          <w:rFonts w:ascii="GHEA Grapalat" w:hAnsi="GHEA Grapalat" w:cs="Sylfaen"/>
        </w:rPr>
        <w:t xml:space="preserve"> НПО «ИСТОРИЧЕСКИЙ ВОДОЕМ-МУЗЕЙ ЭРЕБУН».</w:t>
      </w:r>
      <w:r w:rsidRPr="001836D7">
        <w:rPr>
          <w:rFonts w:ascii="GHEA Grapalat" w:hAnsi="GHEA Grapalat"/>
        </w:rPr>
        <w:t>" (далее — заказчик) процедуре об условиях процедуры: о предмете</w:t>
      </w:r>
      <w:r w:rsidRPr="000B2CFA">
        <w:rPr>
          <w:rFonts w:ascii="GHEA Grapalat" w:hAnsi="GHEA Grapalat"/>
        </w:rPr>
        <w:t xml:space="preserve">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A57093" w:rsidRPr="00F21689">
        <w:rPr>
          <w:rFonts w:ascii="GHEA Grapalat" w:hAnsi="GHEA Grapalat"/>
        </w:rPr>
        <w:t>gnumneroak@list.ru</w:t>
      </w:r>
      <w:r w:rsidR="00A57093" w:rsidRPr="00F21689">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1836D7" w:rsidRPr="001836D7">
        <w:t xml:space="preserve"> </w:t>
      </w:r>
      <w:r w:rsidR="001836D7" w:rsidRPr="001836D7">
        <w:rPr>
          <w:rFonts w:ascii="GHEA Grapalat" w:hAnsi="GHEA Grapalat"/>
          <w:i w:val="0"/>
          <w:sz w:val="24"/>
          <w:szCs w:val="24"/>
        </w:rPr>
        <w:t>Предметом закупки является приобретение «услуг охраны» (далее также именуемых услугой) для нужд Национального управления по охране исторических и археологических памятников «Эребуни», которые объединены в количестве «1» единицу:</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1418"/>
        <w:gridCol w:w="6600"/>
      </w:tblGrid>
      <w:tr w:rsidR="00970424" w:rsidRPr="009044F1" w:rsidTr="00F32DDC">
        <w:trPr>
          <w:jc w:val="center"/>
        </w:trPr>
        <w:tc>
          <w:tcPr>
            <w:tcW w:w="2634" w:type="dxa"/>
            <w:gridSpan w:val="2"/>
            <w:vAlign w:val="center"/>
          </w:tcPr>
          <w:p w:rsidR="00970424" w:rsidRPr="009044F1" w:rsidRDefault="00970424" w:rsidP="00B46D58">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9044F1" w:rsidRDefault="00970424"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970424" w:rsidRPr="00970424" w:rsidRDefault="00970424" w:rsidP="00970424">
            <w:pPr>
              <w:pStyle w:val="BodyTextIndent2"/>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rsidR="00970424" w:rsidRPr="009044F1" w:rsidRDefault="00970424" w:rsidP="00B46D58">
            <w:pPr>
              <w:pStyle w:val="BodyTextIndent2"/>
              <w:widowControl w:val="0"/>
              <w:spacing w:after="120" w:line="240" w:lineRule="auto"/>
              <w:ind w:firstLine="0"/>
              <w:rPr>
                <w:rFonts w:ascii="GHEA Grapalat" w:hAnsi="GHEA Grapalat"/>
                <w:sz w:val="24"/>
                <w:szCs w:val="24"/>
                <w:u w:val="single"/>
              </w:rPr>
            </w:pPr>
          </w:p>
        </w:tc>
      </w:tr>
      <w:tr w:rsidR="00970424" w:rsidRPr="009044F1" w:rsidTr="00970424">
        <w:trPr>
          <w:jc w:val="center"/>
        </w:trPr>
        <w:tc>
          <w:tcPr>
            <w:tcW w:w="1216" w:type="dxa"/>
            <w:vAlign w:val="center"/>
          </w:tcPr>
          <w:p w:rsidR="00970424" w:rsidRPr="009044F1" w:rsidRDefault="00970424"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418" w:type="dxa"/>
            <w:vAlign w:val="center"/>
          </w:tcPr>
          <w:p w:rsidR="00970424" w:rsidRPr="00AC2409" w:rsidRDefault="00AC2409" w:rsidP="00970424">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40</w:t>
            </w:r>
            <w:r>
              <w:rPr>
                <w:rFonts w:ascii="Calibri" w:hAnsi="Calibri" w:cs="Calibri"/>
                <w:sz w:val="24"/>
                <w:szCs w:val="24"/>
                <w:lang w:val="hy-AM"/>
              </w:rPr>
              <w:t> </w:t>
            </w:r>
            <w:r>
              <w:rPr>
                <w:rFonts w:ascii="GHEA Grapalat" w:hAnsi="GHEA Grapalat"/>
                <w:sz w:val="24"/>
                <w:szCs w:val="24"/>
                <w:lang w:val="hy-AM"/>
              </w:rPr>
              <w:t>000 000</w:t>
            </w:r>
          </w:p>
        </w:tc>
        <w:tc>
          <w:tcPr>
            <w:tcW w:w="6600" w:type="dxa"/>
            <w:vAlign w:val="center"/>
          </w:tcPr>
          <w:p w:rsidR="00970424" w:rsidRPr="009044F1" w:rsidRDefault="00AC2409" w:rsidP="00B46D58">
            <w:pPr>
              <w:pStyle w:val="BodyTextIndent2"/>
              <w:widowControl w:val="0"/>
              <w:spacing w:after="120" w:line="240" w:lineRule="auto"/>
              <w:ind w:firstLine="0"/>
              <w:rPr>
                <w:rFonts w:ascii="GHEA Grapalat" w:hAnsi="GHEA Grapalat"/>
                <w:sz w:val="24"/>
                <w:szCs w:val="24"/>
                <w:u w:val="single"/>
                <w:vertAlign w:val="subscript"/>
              </w:rPr>
            </w:pPr>
            <w:r w:rsidRPr="00AC2409">
              <w:rPr>
                <w:rFonts w:ascii="GHEA Grapalat" w:hAnsi="GHEA Grapalat"/>
              </w:rPr>
              <w:t>охранные (охранные) услуги</w:t>
            </w:r>
            <w:r w:rsidRPr="00B02530">
              <w:rPr>
                <w:rFonts w:ascii="GHEA Grapalat" w:hAnsi="GHEA Grapalat"/>
              </w:rPr>
              <w:t xml:space="preserve">  </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096865" w:rsidP="00B46D58">
      <w:pPr>
        <w:widowControl w:val="0"/>
        <w:spacing w:after="160"/>
        <w:ind w:firstLine="567"/>
        <w:jc w:val="center"/>
        <w:rPr>
          <w:rFonts w:ascii="GHEA Grapalat" w:hAnsi="GHEA Grapalat" w:cs="Sylfaen"/>
          <w:i/>
        </w:rPr>
      </w:pPr>
    </w:p>
    <w:p w:rsidR="00BD2C67" w:rsidRPr="001115E9" w:rsidRDefault="00693101" w:rsidP="00550029">
      <w:pPr>
        <w:widowControl w:val="0"/>
        <w:spacing w:after="160"/>
        <w:jc w:val="center"/>
        <w:rPr>
          <w:rFonts w:ascii="GHEA Grapalat" w:hAnsi="GHEA Grapalat"/>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5002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50029">
        <w:rPr>
          <w:rFonts w:ascii="GHEA Grapalat" w:hAnsi="GHEA Grapalat"/>
          <w:b/>
        </w:rPr>
        <w:br/>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w:t>
      </w:r>
      <w:r w:rsidRPr="009044F1">
        <w:rPr>
          <w:rFonts w:ascii="GHEA Grapalat" w:hAnsi="GHEA Grapalat"/>
        </w:rPr>
        <w:lastRenderedPageBreak/>
        <w:t>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1F0358">
        <w:rPr>
          <w:rFonts w:ascii="GHEA Grapalat" w:hAnsi="GHEA Grapalat"/>
        </w:rPr>
        <w:t>;</w:t>
      </w:r>
    </w:p>
    <w:p w:rsidR="001F0358" w:rsidRDefault="001F0358" w:rsidP="001F0358">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1F0358" w:rsidRPr="009044F1" w:rsidRDefault="001F0358" w:rsidP="00B46D58">
      <w:pPr>
        <w:widowControl w:val="0"/>
        <w:tabs>
          <w:tab w:val="left" w:pos="1134"/>
        </w:tabs>
        <w:spacing w:after="160"/>
        <w:ind w:firstLine="567"/>
        <w:jc w:val="both"/>
        <w:rPr>
          <w:rFonts w:ascii="GHEA Grapalat" w:hAnsi="GHEA Grapalat"/>
        </w:rPr>
      </w:pP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4004A3">
      <w:pPr>
        <w:pStyle w:val="ListParagraph"/>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4004A3">
      <w:pPr>
        <w:widowControl w:val="0"/>
        <w:tabs>
          <w:tab w:val="left" w:pos="1134"/>
        </w:tabs>
        <w:ind w:left="66"/>
        <w:contextualSpacing/>
        <w:jc w:val="both"/>
        <w:rPr>
          <w:rFonts w:ascii="GHEA Grapalat" w:hAnsi="GHEA Grapalat" w:cs="Sylfaen"/>
        </w:rPr>
      </w:pPr>
    </w:p>
    <w:p w:rsidR="004004A3" w:rsidRPr="004004A3" w:rsidRDefault="004004A3" w:rsidP="004004A3">
      <w:pPr>
        <w:pStyle w:val="ListParagraph"/>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4004A3" w:rsidRPr="009044F1" w:rsidRDefault="004004A3"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2512C7">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512C7" w:rsidRPr="000B29DC">
        <w:rPr>
          <w:rFonts w:ascii="GHEA Grapalat" w:hAnsi="GHEA Grapalat"/>
        </w:rPr>
        <w:t xml:space="preserve">Включение участника в </w:t>
      </w:r>
      <w:r w:rsidR="002512C7">
        <w:rPr>
          <w:rFonts w:ascii="GHEA Grapalat" w:hAnsi="GHEA Grapalat"/>
        </w:rPr>
        <w:t>списки</w:t>
      </w:r>
      <w:r w:rsidR="002512C7" w:rsidRPr="000B29DC">
        <w:rPr>
          <w:rFonts w:ascii="GHEA Grapalat" w:hAnsi="GHEA Grapalat"/>
        </w:rPr>
        <w:t>, предусмотренны</w:t>
      </w:r>
      <w:r w:rsidR="002512C7">
        <w:rPr>
          <w:rFonts w:ascii="GHEA Grapalat" w:hAnsi="GHEA Grapalat"/>
        </w:rPr>
        <w:t>е</w:t>
      </w:r>
      <w:r w:rsidR="002512C7" w:rsidRPr="000B29DC">
        <w:rPr>
          <w:rFonts w:ascii="GHEA Grapalat" w:hAnsi="GHEA Grapalat"/>
        </w:rPr>
        <w:t xml:space="preserve"> пунктом 6 части 1 статьи 6 Закона</w:t>
      </w:r>
      <w:r w:rsidR="002512C7">
        <w:rPr>
          <w:rFonts w:ascii="GHEA Grapalat" w:hAnsi="GHEA Grapalat"/>
        </w:rPr>
        <w:t xml:space="preserve">, а также </w:t>
      </w:r>
      <w:r w:rsidR="002512C7" w:rsidRPr="000F78B8">
        <w:rPr>
          <w:rFonts w:ascii="GHEA Grapalat" w:hAnsi="GHEA Grapalat"/>
        </w:rPr>
        <w:t xml:space="preserve">подпунктом 2 пункта 2 </w:t>
      </w:r>
      <w:r w:rsidR="002512C7">
        <w:rPr>
          <w:rFonts w:ascii="GHEA Grapalat" w:hAnsi="GHEA Grapalat"/>
        </w:rPr>
        <w:t>постановления Правительства РА N</w:t>
      </w:r>
      <w:r w:rsidR="002512C7">
        <w:rPr>
          <w:rFonts w:ascii="GHEA Grapalat" w:hAnsi="GHEA Grapalat"/>
          <w:lang w:val="hy-AM"/>
        </w:rPr>
        <w:t>817-</w:t>
      </w:r>
      <w:r w:rsidR="002512C7">
        <w:rPr>
          <w:rFonts w:ascii="GHEA Grapalat" w:hAnsi="GHEA Grapalat"/>
        </w:rPr>
        <w:t xml:space="preserve">А от </w:t>
      </w:r>
      <w:r w:rsidR="002512C7">
        <w:rPr>
          <w:rFonts w:ascii="GHEA Grapalat" w:hAnsi="GHEA Grapalat"/>
          <w:lang w:val="hy-AM"/>
        </w:rPr>
        <w:t>20.06.2025</w:t>
      </w:r>
      <w:r w:rsidR="002512C7">
        <w:rPr>
          <w:rFonts w:ascii="GHEA Grapalat" w:hAnsi="GHEA Grapalat"/>
        </w:rPr>
        <w:t>г</w:t>
      </w:r>
      <w:r w:rsidR="002512C7"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2512C7">
        <w:rPr>
          <w:rFonts w:ascii="GHEA Grapalat" w:hAnsi="GHEA Grapalat"/>
        </w:rPr>
        <w:t>.</w:t>
      </w:r>
      <w:r w:rsidR="002512C7">
        <w:rPr>
          <w:rFonts w:ascii="GHEA Grapalat" w:hAnsi="GHEA Grapalat"/>
          <w:lang w:val="hy-AM"/>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w:t>
      </w:r>
      <w:r w:rsidRPr="009044F1">
        <w:rPr>
          <w:rFonts w:ascii="GHEA Grapalat" w:hAnsi="GHEA Grapalat"/>
        </w:rPr>
        <w:lastRenderedPageBreak/>
        <w:t>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67CC4" w:rsidRPr="009044F1" w:rsidRDefault="00096865" w:rsidP="00E67CC4">
      <w:pPr>
        <w:widowControl w:val="0"/>
        <w:tabs>
          <w:tab w:val="left" w:pos="1134"/>
        </w:tabs>
        <w:spacing w:after="160"/>
        <w:ind w:firstLine="567"/>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FE2CCB">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FE2CCB">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FE2CCB" w:rsidRDefault="00FE2CCB" w:rsidP="00407DB3">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p>
    <w:p w:rsidR="00FE2CCB" w:rsidRPr="00A970FC" w:rsidRDefault="00FE2CCB" w:rsidP="00B46D58">
      <w:pPr>
        <w:pStyle w:val="BodyTextIndent2"/>
        <w:widowControl w:val="0"/>
        <w:tabs>
          <w:tab w:val="left" w:pos="1134"/>
        </w:tabs>
        <w:spacing w:after="160" w:line="240" w:lineRule="auto"/>
        <w:ind w:firstLine="567"/>
        <w:rPr>
          <w:rFonts w:ascii="GHEA Grapalat" w:hAnsi="GHEA Grapalat"/>
          <w:sz w:val="24"/>
          <w:szCs w:val="24"/>
        </w:rPr>
      </w:pPr>
    </w:p>
    <w:p w:rsidR="00FE2CCB" w:rsidRDefault="00FE2CCB" w:rsidP="00B46D58">
      <w:pPr>
        <w:pStyle w:val="BodyTextIndent2"/>
        <w:widowControl w:val="0"/>
        <w:tabs>
          <w:tab w:val="left" w:pos="1134"/>
        </w:tabs>
        <w:spacing w:after="160" w:line="240" w:lineRule="auto"/>
        <w:ind w:firstLine="567"/>
        <w:rPr>
          <w:rFonts w:ascii="GHEA Grapalat" w:hAnsi="GHEA Grapalat"/>
          <w:sz w:val="24"/>
          <w:szCs w:val="24"/>
        </w:rPr>
      </w:pP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lastRenderedPageBreak/>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 xml:space="preserve">В </w:t>
      </w:r>
      <w:r w:rsidR="00750FFF" w:rsidRPr="00750FFF">
        <w:rPr>
          <w:rFonts w:ascii="GHEA Grapalat" w:hAnsi="GHEA Grapalat"/>
          <w:lang w:val="hy-AM"/>
        </w:rPr>
        <w:lastRenderedPageBreak/>
        <w:t>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AF1DD6">
        <w:rPr>
          <w:rStyle w:val="FootnoteReference"/>
          <w:rFonts w:ascii="GHEA Grapalat" w:hAnsi="GHEA Grapalat"/>
        </w:rPr>
        <w:footnoteReference w:customMarkFollows="1" w:id="3"/>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B507C7"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Заявка подается до </w:t>
      </w:r>
      <w:r w:rsidRPr="00B507C7">
        <w:rPr>
          <w:rFonts w:ascii="GHEA Grapalat" w:hAnsi="GHEA Grapalat"/>
          <w:sz w:val="24"/>
          <w:szCs w:val="24"/>
        </w:rPr>
        <w:t>истечения срока, установленного для этого настоящим Приглашением.</w:t>
      </w:r>
    </w:p>
    <w:p w:rsidR="00096865" w:rsidRPr="00B507C7" w:rsidRDefault="000946A3" w:rsidP="00B46D58">
      <w:pPr>
        <w:pStyle w:val="BodyTextIndent2"/>
        <w:widowControl w:val="0"/>
        <w:spacing w:after="160" w:line="240" w:lineRule="auto"/>
        <w:ind w:firstLine="567"/>
        <w:rPr>
          <w:rFonts w:ascii="GHEA Grapalat" w:hAnsi="GHEA Grapalat"/>
          <w:sz w:val="24"/>
          <w:szCs w:val="24"/>
        </w:rPr>
      </w:pPr>
      <w:r w:rsidRPr="00B507C7">
        <w:rPr>
          <w:rFonts w:ascii="GHEA Grapalat" w:hAnsi="GHEA Grapalat"/>
          <w:sz w:val="24"/>
          <w:szCs w:val="24"/>
        </w:rPr>
        <w:t xml:space="preserve">Порядок подготовки заявки описан в части 2 настоящего приглашения - в </w:t>
      </w:r>
      <w:r w:rsidR="006847B2" w:rsidRPr="00B507C7">
        <w:rPr>
          <w:rFonts w:ascii="GHEA Grapalat" w:hAnsi="GHEA Grapalat"/>
          <w:sz w:val="24"/>
          <w:szCs w:val="24"/>
        </w:rPr>
        <w:t>порядке</w:t>
      </w:r>
      <w:r w:rsidRPr="00B507C7">
        <w:rPr>
          <w:rFonts w:ascii="GHEA Grapalat" w:hAnsi="GHEA Grapalat"/>
          <w:sz w:val="24"/>
          <w:szCs w:val="24"/>
        </w:rPr>
        <w:t xml:space="preserve"> по подготовке заявок на </w:t>
      </w:r>
      <w:r w:rsidR="00663926" w:rsidRPr="00B507C7">
        <w:rPr>
          <w:rFonts w:ascii="Sylfaen" w:hAnsi="Sylfaen"/>
          <w:sz w:val="24"/>
          <w:szCs w:val="24"/>
        </w:rPr>
        <w:t>ЗАПРОСЕ КОТИРОВОК</w:t>
      </w:r>
    </w:p>
    <w:p w:rsidR="000371A2" w:rsidRPr="00394387" w:rsidRDefault="000371A2" w:rsidP="006D3CB9">
      <w:pPr>
        <w:pStyle w:val="BodyTextIndent2"/>
        <w:widowControl w:val="0"/>
        <w:tabs>
          <w:tab w:val="left" w:pos="1134"/>
        </w:tabs>
        <w:spacing w:after="160" w:line="240" w:lineRule="auto"/>
        <w:ind w:firstLine="567"/>
        <w:contextualSpacing/>
        <w:rPr>
          <w:rFonts w:ascii="GHEA Grapalat" w:hAnsi="GHEA Grapalat" w:cs="Sylfaen"/>
          <w:sz w:val="24"/>
          <w:szCs w:val="24"/>
        </w:rPr>
      </w:pPr>
      <w:r w:rsidRPr="00B507C7">
        <w:rPr>
          <w:rFonts w:ascii="GHEA Grapalat" w:hAnsi="GHEA Grapalat"/>
          <w:sz w:val="24"/>
          <w:szCs w:val="24"/>
        </w:rPr>
        <w:t>4.2.</w:t>
      </w:r>
      <w:r w:rsidRPr="00B507C7">
        <w:rPr>
          <w:rFonts w:ascii="GHEA Grapalat" w:hAnsi="GHEA Grapalat"/>
          <w:sz w:val="24"/>
          <w:szCs w:val="24"/>
        </w:rPr>
        <w:tab/>
        <w:t>Заявки на процедуру необходимо подать в комиссию по адресу</w:t>
      </w:r>
      <w:r w:rsidR="00394387" w:rsidRPr="00B507C7">
        <w:rPr>
          <w:rFonts w:ascii="GHEA Grapalat" w:hAnsi="GHEA Grapalat"/>
          <w:sz w:val="24"/>
          <w:szCs w:val="24"/>
          <w:lang w:val="hy-AM"/>
        </w:rPr>
        <w:t xml:space="preserve"> </w:t>
      </w:r>
      <w:r w:rsidR="00394387" w:rsidRPr="00B507C7">
        <w:rPr>
          <w:rFonts w:ascii="GHEA Grapalat" w:hAnsi="GHEA Grapalat"/>
          <w:i/>
          <w:sz w:val="24"/>
          <w:szCs w:val="24"/>
        </w:rPr>
        <w:t>ул. Эребуни, 3</w:t>
      </w:r>
      <w:r w:rsidR="00394387" w:rsidRPr="00B507C7">
        <w:rPr>
          <w:rFonts w:ascii="GHEA Grapalat" w:hAnsi="GHEA Grapalat"/>
          <w:i/>
          <w:sz w:val="24"/>
          <w:szCs w:val="24"/>
          <w:lang w:val="hy-AM"/>
        </w:rPr>
        <w:t>8</w:t>
      </w:r>
      <w:r w:rsidR="00394387" w:rsidRPr="00B507C7">
        <w:rPr>
          <w:rFonts w:ascii="GHEA Grapalat" w:hAnsi="GHEA Grapalat"/>
          <w:sz w:val="24"/>
          <w:szCs w:val="24"/>
        </w:rPr>
        <w:t xml:space="preserve">, </w:t>
      </w:r>
      <w:r w:rsidRPr="00B507C7">
        <w:rPr>
          <w:rFonts w:ascii="GHEA Grapalat" w:hAnsi="GHEA Grapalat"/>
          <w:sz w:val="24"/>
          <w:szCs w:val="24"/>
        </w:rPr>
        <w:t>не позднее, чем "</w:t>
      </w:r>
      <w:r w:rsidR="00394387" w:rsidRPr="00B507C7">
        <w:rPr>
          <w:rFonts w:ascii="GHEA Grapalat" w:hAnsi="GHEA Grapalat"/>
          <w:sz w:val="24"/>
          <w:szCs w:val="24"/>
          <w:lang w:val="hy-AM"/>
        </w:rPr>
        <w:t>09։00</w:t>
      </w:r>
      <w:r w:rsidRPr="00B507C7">
        <w:rPr>
          <w:rFonts w:ascii="GHEA Grapalat" w:hAnsi="GHEA Grapalat"/>
          <w:sz w:val="24"/>
          <w:szCs w:val="24"/>
        </w:rPr>
        <w:t>" часов</w:t>
      </w:r>
      <w:r w:rsidRPr="00394387">
        <w:rPr>
          <w:rFonts w:ascii="GHEA Grapalat" w:hAnsi="GHEA Grapalat"/>
          <w:sz w:val="24"/>
          <w:szCs w:val="24"/>
        </w:rPr>
        <w:t xml:space="preserve"> "</w:t>
      </w:r>
      <w:r w:rsidR="00394387" w:rsidRPr="00394387">
        <w:rPr>
          <w:rFonts w:ascii="GHEA Grapalat" w:hAnsi="GHEA Grapalat"/>
          <w:sz w:val="24"/>
          <w:szCs w:val="24"/>
          <w:lang w:val="hy-AM"/>
        </w:rPr>
        <w:t>10</w:t>
      </w:r>
      <w:r w:rsidRPr="00394387">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0371A2" w:rsidRDefault="000371A2" w:rsidP="006D3CB9">
      <w:pPr>
        <w:pStyle w:val="BodyTextIndent2"/>
        <w:widowControl w:val="0"/>
        <w:tabs>
          <w:tab w:val="left" w:pos="1134"/>
        </w:tabs>
        <w:spacing w:after="160" w:line="240" w:lineRule="auto"/>
        <w:ind w:firstLine="567"/>
        <w:contextualSpacing/>
        <w:rPr>
          <w:rFonts w:ascii="GHEA Grapalat" w:hAnsi="GHEA Grapalat"/>
          <w:sz w:val="24"/>
          <w:szCs w:val="24"/>
        </w:rPr>
      </w:pPr>
      <w:r w:rsidRPr="00394387">
        <w:rPr>
          <w:rFonts w:ascii="GHEA Grapalat" w:hAnsi="GHEA Grapalat"/>
          <w:sz w:val="24"/>
          <w:szCs w:val="24"/>
        </w:rPr>
        <w:t>Заявки на процедуру получает и в журнале регистрации заявок регистрирует секретарь комиссии</w:t>
      </w:r>
      <w:r w:rsidRPr="00394387">
        <w:rPr>
          <w:rFonts w:ascii="GHEA Grapalat" w:hAnsi="GHEA Grapalat"/>
        </w:rPr>
        <w:t xml:space="preserve"> "</w:t>
      </w:r>
      <w:r w:rsidR="00F845D3">
        <w:rPr>
          <w:rFonts w:ascii="GHEA Grapalat" w:hAnsi="GHEA Grapalat"/>
          <w:sz w:val="22"/>
          <w:szCs w:val="22"/>
        </w:rPr>
        <w:t>Г. Погосян</w:t>
      </w:r>
      <w:r w:rsidRPr="00394387">
        <w:rPr>
          <w:rFonts w:ascii="GHEA Grapalat" w:hAnsi="GHEA Grapalat"/>
        </w:rPr>
        <w:t xml:space="preserve">". </w:t>
      </w:r>
      <w:r w:rsidRPr="00394387">
        <w:rPr>
          <w:rFonts w:ascii="GHEA Grapalat" w:hAnsi="GHEA Grapalat"/>
          <w:sz w:val="24"/>
          <w:szCs w:val="24"/>
        </w:rPr>
        <w:t>Секретарь комиссии регистрирует заявки в журнале регистрации по очередности</w:t>
      </w:r>
      <w:r>
        <w:rPr>
          <w:rFonts w:ascii="GHEA Grapalat" w:hAnsi="GHEA Grapalat"/>
          <w:sz w:val="24"/>
          <w:szCs w:val="24"/>
        </w:rPr>
        <w:t xml:space="preserve">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A12B60" w:rsidRPr="00BD2C67" w:rsidRDefault="00A12B60" w:rsidP="00B46D58">
      <w:pPr>
        <w:pStyle w:val="BodyTextIndent2"/>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lastRenderedPageBreak/>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8E58A2"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8457F4" w:rsidRPr="008457F4">
        <w:rPr>
          <w:rFonts w:ascii="GHEA Grapalat" w:hAnsi="GHEA Grapalat"/>
        </w:rPr>
        <w:t>;</w:t>
      </w:r>
      <w:r w:rsidR="00091FB0">
        <w:rPr>
          <w:rStyle w:val="FootnoteReference"/>
          <w:rFonts w:ascii="GHEA Grapalat" w:hAnsi="GHEA Grapalat"/>
        </w:rPr>
        <w:footnoteReference w:customMarkFollows="1" w:id="4"/>
        <w:t>7</w:t>
      </w:r>
    </w:p>
    <w:p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w:t>
      </w:r>
      <w:r>
        <w:rPr>
          <w:rFonts w:ascii="GHEA Grapalat" w:hAnsi="GHEA Grapalat" w:cs="Sylfaen"/>
          <w:sz w:val="24"/>
          <w:szCs w:val="24"/>
        </w:rPr>
        <w:lastRenderedPageBreak/>
        <w:t>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Default="00BC1D1C" w:rsidP="00A9672E">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w:t>
      </w:r>
      <w:r w:rsidR="007861DD">
        <w:rPr>
          <w:rFonts w:ascii="GHEA Grapalat" w:hAnsi="GHEA Grapalat"/>
          <w:sz w:val="24"/>
          <w:szCs w:val="24"/>
        </w:rPr>
        <w:t>ц</w:t>
      </w:r>
      <w:r>
        <w:rPr>
          <w:rFonts w:ascii="GHEA Grapalat" w:hAnsi="GHEA Grapalat"/>
          <w:sz w:val="24"/>
          <w:szCs w:val="24"/>
        </w:rPr>
        <w:t>xУxК</w:t>
      </w:r>
      <w:r w:rsidR="007861DD">
        <w:rPr>
          <w:rFonts w:ascii="GHEA Grapalat" w:hAnsi="GHEA Grapalat"/>
          <w:sz w:val="24"/>
          <w:szCs w:val="24"/>
        </w:rPr>
        <w:t>, где:</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ЦУ -итоговая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У-цена на максимальную единицу предоставленной услуги</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 xml:space="preserve">заполнены только цифрами, а графа "общая цена" — и прописью, и </w:t>
      </w:r>
      <w:r w:rsidRPr="009044F1">
        <w:rPr>
          <w:rFonts w:ascii="GHEA Grapalat" w:hAnsi="GHEA Grapalat"/>
          <w:sz w:val="24"/>
          <w:szCs w:val="24"/>
        </w:rPr>
        <w:lastRenderedPageBreak/>
        <w:t>цифрами или только прописью</w:t>
      </w:r>
      <w:r w:rsidR="008C1A8A" w:rsidRPr="008C1A8A">
        <w:rPr>
          <w:rFonts w:ascii="GHEA Grapalat" w:hAnsi="GHEA Grapalat"/>
          <w:sz w:val="24"/>
          <w:szCs w:val="24"/>
        </w:rPr>
        <w:t>;</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9D180E" w:rsidRDefault="009D180E" w:rsidP="00B46D58">
      <w:pPr>
        <w:widowControl w:val="0"/>
        <w:spacing w:after="160"/>
        <w:ind w:left="567" w:right="565"/>
        <w:jc w:val="center"/>
        <w:rPr>
          <w:rFonts w:ascii="GHEA Grapalat" w:hAnsi="GHEA Grapalat"/>
          <w:b/>
          <w:lang w:val="hy-AM"/>
        </w:rPr>
      </w:pPr>
    </w:p>
    <w:p w:rsidR="00416546" w:rsidRDefault="00416546" w:rsidP="00B46D58">
      <w:pPr>
        <w:widowControl w:val="0"/>
        <w:spacing w:after="160"/>
        <w:ind w:left="567" w:right="565"/>
        <w:jc w:val="center"/>
        <w:rPr>
          <w:rFonts w:ascii="GHEA Grapalat" w:hAnsi="GHEA Grapalat"/>
          <w:b/>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lastRenderedPageBreak/>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w:t>
      </w:r>
      <w:r w:rsidR="003B654F">
        <w:rPr>
          <w:rFonts w:ascii="GHEA Grapalat" w:hAnsi="GHEA Grapalat"/>
        </w:rPr>
        <w:t>ы закупки</w:t>
      </w:r>
      <w:r w:rsidRPr="009044F1">
        <w:rPr>
          <w:rFonts w:ascii="GHEA Grapalat" w:hAnsi="GHEA Grapalat"/>
        </w:rPr>
        <w:t xml:space="preserve">. </w:t>
      </w:r>
      <w:r w:rsidR="00407866" w:rsidRPr="003C6EB1">
        <w:rPr>
          <w:rFonts w:ascii="GHEA Grapalat" w:hAnsi="GHEA Grapalat"/>
        </w:rPr>
        <w:t xml:space="preserve">Если ценовое предложение участника превышает цену </w:t>
      </w:r>
      <w:r w:rsidR="00407866">
        <w:rPr>
          <w:rFonts w:ascii="GHEA Grapalat" w:hAnsi="GHEA Grapalat"/>
        </w:rPr>
        <w:t>за</w:t>
      </w:r>
      <w:r w:rsidR="00407866" w:rsidRPr="003C6EB1">
        <w:rPr>
          <w:rFonts w:ascii="GHEA Grapalat" w:hAnsi="GHEA Grapalat"/>
        </w:rPr>
        <w:t>купки, то размер обеспечения заявки равен пяти процентам ценового предложения</w:t>
      </w:r>
      <w:r w:rsidR="00407866">
        <w:rPr>
          <w:rFonts w:ascii="GHEA Grapalat" w:hAnsi="GHEA Grapalat"/>
        </w:rPr>
        <w:t>.</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173D4" w:rsidRDefault="001578D4" w:rsidP="00B46D58">
      <w:pPr>
        <w:widowControl w:val="0"/>
        <w:spacing w:after="160"/>
        <w:ind w:firstLine="567"/>
        <w:jc w:val="both"/>
        <w:rPr>
          <w:rFonts w:ascii="GHEA Grapalat" w:hAnsi="GHEA Grapalat"/>
        </w:rPr>
      </w:pPr>
      <w:r w:rsidRPr="009044F1">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w:t>
      </w:r>
    </w:p>
    <w:p w:rsidR="0047677B" w:rsidRDefault="0047677B" w:rsidP="0047677B">
      <w:pPr>
        <w:widowControl w:val="0"/>
        <w:spacing w:after="160"/>
        <w:ind w:firstLine="567"/>
        <w:jc w:val="both"/>
        <w:rPr>
          <w:rFonts w:ascii="GHEA Grapalat" w:hAnsi="GHEA Grapalat"/>
        </w:rPr>
      </w:pPr>
      <w:r>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w:t>
      </w:r>
      <w:r w:rsidRPr="0047677B">
        <w:rPr>
          <w:rFonts w:ascii="GHEA Grapalat" w:hAnsi="GHEA Grapalat"/>
        </w:rPr>
        <w:t xml:space="preserve">за истечением периода ожидания, если результаты </w:t>
      </w:r>
      <w:r>
        <w:rPr>
          <w:rFonts w:ascii="GHEA Grapalat" w:hAnsi="GHEA Grapalat"/>
        </w:rPr>
        <w:t>процедуры закупки не обжалованы.</w:t>
      </w:r>
      <w:r>
        <w:t xml:space="preserve"> </w:t>
      </w:r>
      <w:r>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685C76">
        <w:rPr>
          <w:rFonts w:ascii="GHEA Grapalat" w:hAnsi="GHEA Grapalat"/>
        </w:rPr>
        <w:t>.</w:t>
      </w:r>
    </w:p>
    <w:p w:rsidR="00685C76" w:rsidRPr="009044F1" w:rsidRDefault="00685C76" w:rsidP="00685C76">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E43649">
        <w:rPr>
          <w:rFonts w:ascii="GHEA Grapalat" w:hAnsi="GHEA Grapalat"/>
          <w:vertAlign w:val="superscript"/>
        </w:rPr>
        <w:t>8</w:t>
      </w:r>
      <w:r w:rsidRPr="002D27F1">
        <w:rPr>
          <w:rFonts w:ascii="GHEA Grapalat" w:hAnsi="GHEA Grapalat"/>
          <w:vertAlign w:val="superscript"/>
        </w:rPr>
        <w:t>.1</w:t>
      </w:r>
    </w:p>
    <w:p w:rsidR="00F83250" w:rsidRPr="00AF7C7D" w:rsidRDefault="00F83250" w:rsidP="00180CD3">
      <w:pPr>
        <w:widowControl w:val="0"/>
        <w:tabs>
          <w:tab w:val="left" w:pos="1134"/>
        </w:tabs>
        <w:ind w:firstLine="567"/>
        <w:jc w:val="both"/>
        <w:rPr>
          <w:rFonts w:ascii="GHEA Grapalat" w:hAnsi="GHEA Grapalat"/>
        </w:rPr>
      </w:pPr>
      <w:r w:rsidRPr="0088759A">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lang w:val="hy-AM"/>
        </w:rPr>
        <w:t>:</w:t>
      </w:r>
    </w:p>
    <w:p w:rsidR="00F83250" w:rsidRPr="0088759A" w:rsidRDefault="00F83250" w:rsidP="00180CD3">
      <w:pPr>
        <w:widowControl w:val="0"/>
        <w:tabs>
          <w:tab w:val="left" w:pos="1134"/>
        </w:tabs>
        <w:ind w:firstLine="567"/>
        <w:jc w:val="both"/>
        <w:rPr>
          <w:rFonts w:ascii="GHEA Grapalat" w:hAnsi="GHEA Grapalat"/>
        </w:rPr>
      </w:pPr>
      <w:r w:rsidRPr="0088759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88759A">
        <w:rPr>
          <w:rFonts w:ascii="GHEA Grapalat" w:hAnsi="GHEA Grapalat"/>
        </w:rPr>
        <w:t xml:space="preserve"> </w:t>
      </w:r>
      <w:r>
        <w:rPr>
          <w:rFonts w:ascii="GHEA Grapalat" w:hAnsi="GHEA Grapalat"/>
        </w:rPr>
        <w:t>РА,</w:t>
      </w:r>
      <w:r w:rsidRPr="003226FA">
        <w:rPr>
          <w:rFonts w:ascii="GHEA Grapalat" w:hAnsi="GHEA Grapalat"/>
        </w:rPr>
        <w:t xml:space="preserve"> </w:t>
      </w:r>
      <w:r w:rsidRPr="0088759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88759A">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88759A">
        <w:rPr>
          <w:rFonts w:ascii="GHEA Grapalat" w:hAnsi="GHEA Grapalat"/>
        </w:rPr>
        <w:t>;</w:t>
      </w:r>
    </w:p>
    <w:p w:rsidR="00F83250" w:rsidRPr="0088759A" w:rsidRDefault="00F83250" w:rsidP="00180CD3">
      <w:pPr>
        <w:widowControl w:val="0"/>
        <w:tabs>
          <w:tab w:val="left" w:pos="1134"/>
        </w:tabs>
        <w:ind w:firstLine="567"/>
        <w:jc w:val="both"/>
        <w:rPr>
          <w:rFonts w:ascii="GHEA Grapalat" w:hAnsi="GHEA Grapalat"/>
        </w:rPr>
      </w:pPr>
      <w:r w:rsidRPr="0088759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88759A">
        <w:rPr>
          <w:rFonts w:ascii="GHEA Grapalat" w:hAnsi="GHEA Grapalat"/>
        </w:rPr>
        <w:t xml:space="preserve"> выдавш</w:t>
      </w:r>
      <w:r>
        <w:rPr>
          <w:rFonts w:ascii="GHEA Grapalat" w:hAnsi="GHEA Grapalat"/>
        </w:rPr>
        <w:t xml:space="preserve">ий </w:t>
      </w:r>
      <w:r w:rsidRPr="0088759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rsidR="00685C76" w:rsidRPr="009044F1" w:rsidRDefault="00685C76" w:rsidP="0047677B">
      <w:pPr>
        <w:widowControl w:val="0"/>
        <w:spacing w:after="160"/>
        <w:ind w:firstLine="567"/>
        <w:jc w:val="both"/>
        <w:rPr>
          <w:rFonts w:ascii="GHEA Grapalat" w:hAnsi="GHEA Grapalat" w:cs="Sylfaen"/>
        </w:rPr>
      </w:pPr>
    </w:p>
    <w:p w:rsidR="000A7528" w:rsidRPr="00681F45" w:rsidRDefault="001578D4" w:rsidP="006D42DB">
      <w:pPr>
        <w:widowControl w:val="0"/>
        <w:spacing w:after="160"/>
        <w:ind w:firstLine="567"/>
        <w:jc w:val="both"/>
        <w:rPr>
          <w:rFonts w:ascii="GHEA Grapalat" w:hAnsi="GHEA Grapalat"/>
        </w:rPr>
      </w:pPr>
      <w:r w:rsidRPr="009044F1">
        <w:rPr>
          <w:rFonts w:ascii="GHEA Grapalat" w:hAnsi="GHEA Grapalat"/>
        </w:rPr>
        <w:t xml:space="preserve"> </w:t>
      </w:r>
      <w:r w:rsidR="00283198" w:rsidRPr="009044F1">
        <w:rPr>
          <w:rFonts w:ascii="GHEA Grapalat" w:hAnsi="GHEA Grapalat"/>
        </w:rPr>
        <w:t>7.2.</w:t>
      </w:r>
      <w:r w:rsidR="003A6791" w:rsidRPr="005114D0">
        <w:rPr>
          <w:rFonts w:ascii="GHEA Grapalat" w:hAnsi="GHEA Grapalat"/>
        </w:rPr>
        <w:tab/>
      </w:r>
      <w:r w:rsidR="00283198" w:rsidRPr="009044F1">
        <w:rPr>
          <w:rFonts w:ascii="GHEA Grapalat" w:hAnsi="GHEA Grapalat"/>
        </w:rPr>
        <w:t>При организации проце</w:t>
      </w:r>
      <w:r w:rsidR="00681F45">
        <w:rPr>
          <w:rFonts w:ascii="GHEA Grapalat" w:hAnsi="GHEA Grapalat"/>
        </w:rPr>
        <w:t>дуры закупки по лотам:</w:t>
      </w:r>
    </w:p>
    <w:p w:rsidR="000A7528" w:rsidRPr="009044F1" w:rsidRDefault="000A7528" w:rsidP="00B46D58">
      <w:pPr>
        <w:widowControl w:val="0"/>
        <w:tabs>
          <w:tab w:val="left" w:pos="1134"/>
        </w:tabs>
        <w:spacing w:after="160"/>
        <w:ind w:firstLine="567"/>
        <w:jc w:val="both"/>
        <w:rPr>
          <w:rFonts w:ascii="GHEA Grapalat" w:hAnsi="GHEA Grapalat"/>
        </w:rPr>
      </w:pPr>
      <w:r w:rsidRPr="0084343E">
        <w:rPr>
          <w:rFonts w:ascii="GHEA Grapalat" w:hAnsi="GHEA Grapalat"/>
        </w:rPr>
        <w:lastRenderedPageBreak/>
        <w:t>а.</w:t>
      </w:r>
      <w:r w:rsidR="003A6791" w:rsidRPr="0084343E">
        <w:rPr>
          <w:rFonts w:ascii="GHEA Grapalat" w:hAnsi="GHEA Grapalat"/>
        </w:rPr>
        <w:tab/>
      </w:r>
      <w:r w:rsidR="004834BA" w:rsidRPr="0084343E">
        <w:rPr>
          <w:rFonts w:ascii="GHEA Grapalat" w:hAnsi="GHEA Grapalat"/>
        </w:rPr>
        <w:t xml:space="preserve">если </w:t>
      </w:r>
      <w:r w:rsidRPr="0084343E">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E03BED" w:rsidRPr="00E03BED">
        <w:rPr>
          <w:rFonts w:ascii="GHEA Grapalat" w:hAnsi="GHEA Grapalat"/>
        </w:rPr>
        <w:t>В</w:t>
      </w:r>
      <w:r w:rsidR="00E03BED" w:rsidRPr="00E03BED">
        <w:rPr>
          <w:rFonts w:ascii="Courier New" w:hAnsi="Courier New" w:cs="Courier New"/>
        </w:rPr>
        <w:t> </w:t>
      </w:r>
      <w:r w:rsidR="00E03BED" w:rsidRPr="00E03BED">
        <w:rPr>
          <w:rFonts w:ascii="GHEA Grapalat" w:hAnsi="GHEA Grapalat"/>
        </w:rPr>
        <w:t>случае представления одного обеспечения заявки, его сумма исчисляется в отношении общей суммы цен закупок  по</w:t>
      </w:r>
      <w:r w:rsidR="00E03BED" w:rsidRPr="00E03BED">
        <w:rPr>
          <w:rFonts w:ascii="Courier New" w:hAnsi="Courier New" w:cs="Courier New"/>
        </w:rPr>
        <w:t> </w:t>
      </w:r>
      <w:r w:rsidR="00E03BED" w:rsidRPr="00E03BED">
        <w:rPr>
          <w:rFonts w:ascii="GHEA Grapalat" w:hAnsi="GHEA Grapalat"/>
        </w:rPr>
        <w:t>представленным лотам,</w:t>
      </w:r>
      <w:r w:rsidR="00E03BED" w:rsidRPr="00E03BED">
        <w:rPr>
          <w:rFonts w:ascii="GHEA Grapalat" w:hAnsi="GHEA Grapalat"/>
          <w:color w:val="000000" w:themeColor="text1"/>
        </w:rPr>
        <w:t xml:space="preserve"> </w:t>
      </w:r>
      <w:r w:rsidR="00E03BED" w:rsidRPr="00E03BED">
        <w:rPr>
          <w:rFonts w:ascii="GHEA Grapalat" w:hAnsi="GHEA Grapalat"/>
        </w:rPr>
        <w:t xml:space="preserve">а в том случае </w:t>
      </w:r>
      <w:r w:rsidR="00E03BED" w:rsidRPr="00E03BED">
        <w:rPr>
          <w:rFonts w:ascii="GHEA Grapalat" w:hAnsi="GHEA Grapalat"/>
          <w:lang w:val="en-US"/>
        </w:rPr>
        <w:t>e</w:t>
      </w:r>
      <w:r w:rsidR="00E03BED" w:rsidRPr="00E03BED">
        <w:rPr>
          <w:rFonts w:ascii="GHEA Grapalat" w:hAnsi="GHEA Grapalat"/>
        </w:rPr>
        <w:t>сли ценовые предложения превышают цены закупки - в отношении общей суммы ценовых предложений</w:t>
      </w:r>
      <w:r w:rsidR="00E03BED" w:rsidRPr="00E03BED">
        <w:rPr>
          <w:rFonts w:ascii="GHEA Grapalat" w:hAnsi="GHEA Grapalat"/>
          <w:color w:val="000000" w:themeColor="text1"/>
        </w:rPr>
        <w:t xml:space="preserve"> с учетом </w:t>
      </w:r>
      <w:r w:rsidR="00E03BED" w:rsidRPr="00E03BED">
        <w:rPr>
          <w:rFonts w:ascii="GHEA Grapalat" w:hAnsi="GHEA Grapalat" w:cs="Sylfaen"/>
        </w:rPr>
        <w:t>требований абзаца «д» подпункта 1 пункта 32 Порядка</w:t>
      </w:r>
      <w:r w:rsidRPr="00E03BED">
        <w:rPr>
          <w:rFonts w:ascii="GHEA Grapalat" w:hAnsi="GHEA Grapalat"/>
        </w:rPr>
        <w:t>.</w:t>
      </w:r>
      <w:r w:rsidRPr="009044F1">
        <w:rPr>
          <w:rFonts w:ascii="GHEA Grapalat" w:hAnsi="GHEA Grapalat"/>
        </w:rPr>
        <w:t xml:space="preserve"> </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1E17B3">
        <w:rPr>
          <w:rFonts w:ascii="GHEA Grapalat" w:hAnsi="GHEA Grapalat"/>
        </w:rPr>
        <w:t>е</w:t>
      </w:r>
      <w:r w:rsidR="001E17B3" w:rsidRPr="00BB7860">
        <w:rPr>
          <w:rFonts w:ascii="GHEA Grapalat" w:hAnsi="GHEA Grapalat"/>
        </w:rPr>
        <w:t xml:space="preserve">сли участник лишается права заключения договора </w:t>
      </w:r>
      <w:r w:rsidR="001E17B3">
        <w:rPr>
          <w:rFonts w:ascii="GHEA Grapalat" w:hAnsi="GHEA Grapalat"/>
        </w:rPr>
        <w:t>по какому</w:t>
      </w:r>
      <w:r w:rsidR="001E17B3" w:rsidRPr="00BB7860">
        <w:rPr>
          <w:rFonts w:ascii="GHEA Grapalat" w:hAnsi="GHEA Grapalat"/>
        </w:rPr>
        <w:t xml:space="preserve">-либо </w:t>
      </w:r>
      <w:r w:rsidR="001E17B3">
        <w:rPr>
          <w:rFonts w:ascii="GHEA Grapalat" w:hAnsi="GHEA Grapalat"/>
        </w:rPr>
        <w:t>лоту</w:t>
      </w:r>
      <w:r w:rsidR="001E17B3" w:rsidRPr="00BB7860">
        <w:rPr>
          <w:rFonts w:ascii="GHEA Grapalat" w:hAnsi="GHEA Grapalat"/>
        </w:rPr>
        <w:t>, то обеспечение заявки выплачивается только в размере обеспечения, рассчитанного в отношении это</w:t>
      </w:r>
      <w:r w:rsidR="001E17B3">
        <w:rPr>
          <w:rFonts w:ascii="GHEA Grapalat" w:hAnsi="GHEA Grapalat"/>
        </w:rPr>
        <w:t>го лота</w:t>
      </w:r>
      <w:r w:rsidRPr="009044F1">
        <w:rPr>
          <w:rFonts w:ascii="GHEA Grapalat" w:hAnsi="GHEA Grapalat"/>
        </w:rPr>
        <w:t>.</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r w:rsidR="002845BA">
        <w:rPr>
          <w:rFonts w:ascii="GHEA Grapalat" w:hAnsi="GHEA Grapalat"/>
        </w:rPr>
        <w:t>.</w:t>
      </w:r>
    </w:p>
    <w:p w:rsidR="00496CA9" w:rsidRPr="00681F45" w:rsidRDefault="00496CA9" w:rsidP="00496CA9">
      <w:pPr>
        <w:widowControl w:val="0"/>
        <w:tabs>
          <w:tab w:val="left" w:pos="1134"/>
        </w:tabs>
        <w:spacing w:after="160"/>
        <w:ind w:firstLine="567"/>
        <w:jc w:val="both"/>
        <w:rPr>
          <w:rFonts w:ascii="GHEA Grapalat" w:hAnsi="GHEA Grapalat" w:cs="Sylfaen"/>
        </w:rPr>
      </w:pPr>
      <w:r w:rsidRPr="009044F1">
        <w:rPr>
          <w:rFonts w:ascii="GHEA Grapalat" w:hAnsi="GHEA Grapalat"/>
        </w:rPr>
        <w:t>7.</w:t>
      </w:r>
      <w:r>
        <w:rPr>
          <w:rFonts w:ascii="GHEA Grapalat" w:hAnsi="GHEA Grapalat"/>
        </w:rPr>
        <w:t>4</w:t>
      </w:r>
      <w:r w:rsidRPr="009044F1">
        <w:rPr>
          <w:rFonts w:ascii="GHEA Grapalat" w:hAnsi="GHEA Grapalat"/>
        </w:rPr>
        <w:t>.</w:t>
      </w:r>
      <w:r w:rsidRPr="005114D0">
        <w:rPr>
          <w:rFonts w:ascii="GHEA Grapalat" w:hAnsi="GHEA Grapalat"/>
        </w:rPr>
        <w:tab/>
      </w:r>
      <w:r w:rsidRPr="009044F1">
        <w:rPr>
          <w:rFonts w:ascii="GHEA Grapalat" w:hAnsi="GHEA Grapalat"/>
        </w:rPr>
        <w:t xml:space="preserve">Обеспечение заявки должно быть </w:t>
      </w:r>
      <w:r w:rsidR="00F83250" w:rsidRPr="009044F1">
        <w:rPr>
          <w:rFonts w:ascii="GHEA Grapalat" w:hAnsi="GHEA Grapalat"/>
        </w:rPr>
        <w:t>действительн</w:t>
      </w:r>
      <w:r w:rsidR="00F83250">
        <w:rPr>
          <w:rFonts w:ascii="GHEA Grapalat" w:hAnsi="GHEA Grapalat"/>
        </w:rPr>
        <w:t>ым</w:t>
      </w:r>
      <w:r w:rsidR="00F83250" w:rsidRPr="009044F1">
        <w:rPr>
          <w:rFonts w:ascii="GHEA Grapalat" w:hAnsi="GHEA Grapalat"/>
        </w:rPr>
        <w:t xml:space="preserve"> </w:t>
      </w:r>
      <w:r w:rsidRPr="009044F1">
        <w:rPr>
          <w:rFonts w:ascii="GHEA Grapalat" w:hAnsi="GHEA Grapalat"/>
        </w:rPr>
        <w:t xml:space="preserve">в течение </w:t>
      </w:r>
      <w:r w:rsidR="00E03595">
        <w:rPr>
          <w:rFonts w:ascii="GHEA Grapalat" w:hAnsi="GHEA Grapalat"/>
        </w:rPr>
        <w:t>120</w:t>
      </w:r>
      <w:r>
        <w:rPr>
          <w:rFonts w:ascii="Courier New" w:hAnsi="Courier New" w:cs="Courier New"/>
        </w:rPr>
        <w:t> </w:t>
      </w:r>
      <w:r w:rsidR="00E03595">
        <w:rPr>
          <w:rFonts w:ascii="GHEA Grapalat" w:hAnsi="GHEA Grapalat"/>
        </w:rPr>
        <w:t>(</w:t>
      </w:r>
      <w:r w:rsidR="00E03595" w:rsidRPr="00E03595">
        <w:rPr>
          <w:rFonts w:ascii="GHEA Grapalat" w:hAnsi="GHEA Grapalat"/>
        </w:rPr>
        <w:t>сто двадцать</w:t>
      </w:r>
      <w:r w:rsidRPr="009044F1">
        <w:rPr>
          <w:rFonts w:ascii="GHEA Grapalat" w:hAnsi="GHEA Grapalat"/>
        </w:rPr>
        <w:t xml:space="preserve">) </w:t>
      </w:r>
      <w:r>
        <w:rPr>
          <w:rFonts w:ascii="GHEA Grapalat" w:hAnsi="GHEA Grapalat"/>
        </w:rPr>
        <w:t xml:space="preserve">рабочих </w:t>
      </w:r>
      <w:r w:rsidRPr="009044F1">
        <w:rPr>
          <w:rFonts w:ascii="GHEA Grapalat" w:hAnsi="GHEA Grapalat"/>
        </w:rPr>
        <w:t>дней со дня</w:t>
      </w:r>
      <w:r w:rsidR="00F83250">
        <w:rPr>
          <w:rFonts w:ascii="GHEA Grapalat" w:hAnsi="GHEA Grapalat"/>
        </w:rPr>
        <w:t xml:space="preserve"> </w:t>
      </w:r>
      <w:r w:rsidR="00F83250" w:rsidRPr="009F6BFE">
        <w:rPr>
          <w:rFonts w:ascii="GHEA Grapalat" w:hAnsi="GHEA Grapalat"/>
        </w:rPr>
        <w:t>истечения крайнего срока</w:t>
      </w:r>
      <w:r w:rsidRPr="009044F1">
        <w:rPr>
          <w:rFonts w:ascii="GHEA Grapalat" w:hAnsi="GHEA Grapalat"/>
        </w:rPr>
        <w:t xml:space="preserve"> подачи заяв</w:t>
      </w:r>
      <w:r w:rsidR="00F83250">
        <w:rPr>
          <w:rFonts w:ascii="GHEA Grapalat" w:hAnsi="GHEA Grapalat"/>
        </w:rPr>
        <w:t>о</w:t>
      </w:r>
      <w:r w:rsidRPr="009044F1">
        <w:rPr>
          <w:rFonts w:ascii="GHEA Grapalat" w:hAnsi="GHEA Grapalat"/>
        </w:rPr>
        <w:t>к.</w:t>
      </w:r>
    </w:p>
    <w:p w:rsidR="002845BA" w:rsidRDefault="002845BA" w:rsidP="002845BA">
      <w:pPr>
        <w:widowControl w:val="0"/>
        <w:tabs>
          <w:tab w:val="left" w:pos="1134"/>
        </w:tabs>
        <w:ind w:firstLine="567"/>
        <w:jc w:val="both"/>
        <w:rPr>
          <w:rFonts w:ascii="GHEA Grapalat" w:hAnsi="GHEA Grapalat" w:cs="Sylfaen"/>
        </w:rPr>
      </w:pPr>
    </w:p>
    <w:p w:rsidR="00174C94" w:rsidRDefault="00174C94" w:rsidP="002845BA">
      <w:pPr>
        <w:widowControl w:val="0"/>
        <w:tabs>
          <w:tab w:val="left" w:pos="1134"/>
        </w:tabs>
        <w:ind w:firstLine="567"/>
        <w:jc w:val="both"/>
        <w:rPr>
          <w:rFonts w:ascii="GHEA Grapalat" w:hAnsi="GHEA Grapalat" w:cs="Sylfaen"/>
        </w:rPr>
      </w:pPr>
      <w:r>
        <w:rPr>
          <w:rFonts w:ascii="GHEA Grapalat" w:hAnsi="GHEA Grapalat"/>
        </w:rPr>
        <w:t>7.5 Руководитель заказчика</w:t>
      </w:r>
      <w:r w:rsidR="00393241">
        <w:rPr>
          <w:rFonts w:ascii="GHEA Grapalat" w:hAnsi="GHEA Grapalat"/>
        </w:rPr>
        <w:t xml:space="preserve"> в письменной форме</w:t>
      </w:r>
      <w:r>
        <w:rPr>
          <w:rFonts w:ascii="GHEA Grapalat" w:hAnsi="GHEA Grapalat"/>
        </w:rPr>
        <w:t xml:space="preserve"> представляет требование о выплате обеспечения заявки банку, а в случае обеспечения, представленного в виде наличных денег, </w:t>
      </w:r>
      <w:r w:rsidR="00393241">
        <w:rPr>
          <w:rFonts w:ascii="GHEA Grapalat" w:hAnsi="GHEA Grapalat"/>
        </w:rPr>
        <w:t>Министерству Финансов РА</w:t>
      </w:r>
      <w:r w:rsidR="00393241" w:rsidRPr="009F7FAF">
        <w:rPr>
          <w:rFonts w:ascii="GHEA Grapalat" w:hAnsi="GHEA Grapalat"/>
        </w:rPr>
        <w:t xml:space="preserve"> </w:t>
      </w:r>
      <w:r>
        <w:rPr>
          <w:rFonts w:ascii="GHEA Grapalat" w:hAnsi="GHEA Grapalat"/>
        </w:rPr>
        <w:t xml:space="preserve">в течение </w:t>
      </w:r>
      <w:r w:rsidR="00393241">
        <w:rPr>
          <w:rFonts w:ascii="GHEA Grapalat" w:hAnsi="GHEA Grapalat"/>
        </w:rPr>
        <w:t xml:space="preserve">пяти </w:t>
      </w:r>
      <w:r>
        <w:rPr>
          <w:rFonts w:ascii="GHEA Grapalat" w:hAnsi="GHEA Grapalat"/>
        </w:rPr>
        <w:t>рабочих дней, следующих за днем возникновения основания для вылаты обеспечения заявки. Если требование о выплате обеспечения отклоняется банком</w:t>
      </w:r>
      <w:r w:rsidR="00CA7343">
        <w:rPr>
          <w:rFonts w:ascii="GHEA Grapalat" w:hAnsi="GHEA Grapalat"/>
        </w:rPr>
        <w:t xml:space="preserve"> или Министерством Финансов РА</w:t>
      </w:r>
      <w:r>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CA7343">
        <w:rPr>
          <w:rFonts w:ascii="GHEA Grapalat" w:hAnsi="GHEA Grapalat"/>
        </w:rPr>
        <w:t xml:space="preserve">письменно </w:t>
      </w:r>
      <w:r>
        <w:rPr>
          <w:rFonts w:ascii="GHEA Grapalat" w:hAnsi="GHEA Grapalat"/>
        </w:rPr>
        <w:t>в течение двух рабочих дней после получения отказа.</w:t>
      </w:r>
    </w:p>
    <w:p w:rsidR="00A225E0" w:rsidRPr="00996C18" w:rsidRDefault="00A225E0" w:rsidP="00A225E0">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A9098A">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w:t>
      </w:r>
      <w:r w:rsidR="00AC0692">
        <w:rPr>
          <w:rFonts w:ascii="GHEA Grapalat" w:hAnsi="GHEA Grapalat"/>
          <w:sz w:val="24"/>
          <w:szCs w:val="24"/>
          <w:lang w:val="hy-AM"/>
        </w:rPr>
        <w:t>10</w:t>
      </w:r>
      <w:r w:rsidR="00A9098A" w:rsidRPr="00AD29CE">
        <w:rPr>
          <w:rFonts w:ascii="GHEA Grapalat" w:hAnsi="GHEA Grapalat"/>
          <w:sz w:val="24"/>
          <w:szCs w:val="24"/>
        </w:rPr>
        <w:t>"-ый день в "</w:t>
      </w:r>
      <w:r w:rsidR="00AC0692">
        <w:rPr>
          <w:rFonts w:ascii="GHEA Grapalat" w:hAnsi="GHEA Grapalat"/>
          <w:sz w:val="24"/>
          <w:szCs w:val="24"/>
          <w:lang w:val="hy-AM"/>
        </w:rPr>
        <w:t>09։00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 xml:space="preserve">на закупаемые в рамках настоящей процедуры услуги, а также выраженные одним </w:t>
      </w:r>
      <w:r w:rsidRPr="00AD29CE">
        <w:rPr>
          <w:rFonts w:ascii="GHEA Grapalat" w:hAnsi="GHEA Grapalat"/>
        </w:rPr>
        <w:lastRenderedPageBreak/>
        <w:t>числом ценовые предложения подавших заявки участников, принимая за основание представленную прописью запись.</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C0692" w:rsidRPr="00AC0692">
        <w:rPr>
          <w:rFonts w:ascii="GHEA Grapalat" w:hAnsi="GHEA Grapalat"/>
          <w:i w:val="0"/>
          <w:sz w:val="24"/>
          <w:szCs w:val="24"/>
        </w:rPr>
        <w:t>Центральным банком Республики Армения на тот день.</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 xml:space="preserve">При равенстве предложенных </w:t>
      </w:r>
      <w:r w:rsidRPr="009044F1">
        <w:rPr>
          <w:rFonts w:ascii="GHEA Grapalat" w:hAnsi="GHEA Grapalat"/>
          <w:sz w:val="24"/>
          <w:szCs w:val="24"/>
        </w:rPr>
        <w:lastRenderedPageBreak/>
        <w:t>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на  заседаниии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Pr="00A1685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D52C89">
        <w:rPr>
          <w:rFonts w:ascii="Arial" w:hAnsi="Arial" w:cs="Arial"/>
        </w:rPr>
        <w:t>включая</w:t>
      </w:r>
      <w:r w:rsidR="00E72FA5">
        <w:rPr>
          <w:rFonts w:ascii="Arial" w:hAnsi="Arial" w:cs="Arial"/>
        </w:rPr>
        <w:t xml:space="preserve"> случа</w:t>
      </w:r>
      <w:r w:rsidR="00D52C89">
        <w:rPr>
          <w:rFonts w:ascii="Arial" w:hAnsi="Arial" w:cs="Arial"/>
        </w:rPr>
        <w:t>й</w:t>
      </w:r>
      <w:r w:rsidR="00E72FA5">
        <w:rPr>
          <w:rFonts w:ascii="Arial" w:hAnsi="Arial" w:cs="Arial"/>
        </w:rPr>
        <w:t>,</w:t>
      </w:r>
      <w:r w:rsidR="00E72FA5" w:rsidRPr="00F8703D">
        <w:t xml:space="preserve"> </w:t>
      </w:r>
      <w:r w:rsidR="00E72FA5" w:rsidRPr="00BB0C4D">
        <w:rPr>
          <w:rFonts w:ascii="GHEA Grapalat" w:hAnsi="GHEA Grapalat"/>
          <w:sz w:val="24"/>
          <w:szCs w:val="24"/>
        </w:rPr>
        <w:t xml:space="preserve">когда лицо, включённое в список, предусмотренный подпунктом 2 пункта 2 постановления  Правительства РА от </w:t>
      </w:r>
      <w:r w:rsidR="00E72FA5" w:rsidRPr="00A16851">
        <w:rPr>
          <w:rFonts w:ascii="GHEA Grapalat" w:hAnsi="GHEA Grapalat"/>
          <w:sz w:val="24"/>
          <w:szCs w:val="24"/>
        </w:rPr>
        <w:t>20.06.2025 № 817-А, предлагается участником в качестве агента / исполнителя /</w:t>
      </w:r>
      <w:r w:rsidR="00E72FA5" w:rsidRPr="00A16851">
        <w:rPr>
          <w:rFonts w:ascii="GHEA Grapalat" w:hAnsi="GHEA Grapalat"/>
          <w:sz w:val="24"/>
          <w:szCs w:val="24"/>
          <w:lang w:val="hy-AM"/>
        </w:rPr>
        <w:t xml:space="preserve">, </w:t>
      </w:r>
      <w:r w:rsidR="0057264D" w:rsidRPr="00A16851">
        <w:rPr>
          <w:rFonts w:ascii="GHEA Grapalat" w:hAnsi="GHEA Grapalat"/>
          <w:sz w:val="24"/>
          <w:szCs w:val="24"/>
        </w:rPr>
        <w:t xml:space="preserve">то </w:t>
      </w:r>
      <w:r w:rsidR="00A16851" w:rsidRPr="00A16851">
        <w:rPr>
          <w:rFonts w:ascii="GHEA Grapalat" w:hAnsi="GHEA Grapalat" w:cs="Calibri"/>
          <w:sz w:val="24"/>
          <w:szCs w:val="24"/>
        </w:rPr>
        <w:t>комиссия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приостанавливает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заседание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на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один</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рабочий</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день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секретарь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комиссии</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тот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же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день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уведомляет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участника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об</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этом</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электронном</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виде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предлагая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устранить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несоответствие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до</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окончания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срока</w:t>
      </w:r>
      <w:r w:rsidR="00A16851" w:rsidRPr="00A16851">
        <w:rPr>
          <w:rFonts w:ascii="GHEA Grapalat" w:hAnsi="GHEA Grapalat"/>
          <w:sz w:val="24"/>
          <w:szCs w:val="24"/>
        </w:rPr>
        <w:t xml:space="preserve"> </w:t>
      </w:r>
      <w:r w:rsidRPr="00A16851">
        <w:rPr>
          <w:rFonts w:ascii="GHEA Grapalat" w:hAnsi="GHEA Grapalat"/>
          <w:sz w:val="24"/>
          <w:szCs w:val="24"/>
        </w:rPr>
        <w:t>приостановления.</w:t>
      </w:r>
    </w:p>
    <w:p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EE6564" w:rsidRPr="00AA7117" w:rsidRDefault="00EE6564" w:rsidP="00EE6564">
      <w:pPr>
        <w:pStyle w:val="norm"/>
        <w:widowControl w:val="0"/>
        <w:tabs>
          <w:tab w:val="left" w:pos="1134"/>
        </w:tabs>
        <w:spacing w:after="160" w:line="240" w:lineRule="auto"/>
        <w:ind w:firstLine="567"/>
        <w:rPr>
          <w:rFonts w:ascii="GHEA Grapalat" w:hAnsi="GHEA Grapalat" w:cs="Sylfaen"/>
          <w:sz w:val="24"/>
          <w:szCs w:val="24"/>
        </w:rPr>
      </w:pPr>
      <w:r w:rsidRPr="00BB0C4D">
        <w:rPr>
          <w:rFonts w:ascii="GHEA Grapalat" w:hAnsi="GHEA Grapalat" w:cs="Sylfaen"/>
          <w:sz w:val="24"/>
          <w:szCs w:val="24"/>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 xml:space="preserve">и сводный лист рассмотрения обоснований, указанных в пункте 3.5 части 1 настоящего приглашения, содержащий также сведения о дате получения </w:t>
      </w:r>
      <w:r w:rsidR="001E4A24" w:rsidRPr="001E4A24">
        <w:rPr>
          <w:rFonts w:ascii="GHEA Grapalat" w:hAnsi="GHEA Grapalat"/>
          <w:sz w:val="24"/>
          <w:szCs w:val="24"/>
        </w:rPr>
        <w:lastRenderedPageBreak/>
        <w:t>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607FB0" w:rsidRPr="00E533E5">
        <w:rPr>
          <w:rFonts w:ascii="GHEA Grapalat" w:hAnsi="GHEA Grapalat"/>
        </w:rPr>
        <w:t xml:space="preserve"> </w:t>
      </w:r>
      <w:r w:rsidR="00607FB0">
        <w:rPr>
          <w:rFonts w:ascii="GHEA Grapalat" w:hAnsi="GHEA Grapalat"/>
        </w:rPr>
        <w:t xml:space="preserve">в течение пяти рабочих дней, </w:t>
      </w:r>
      <w:r w:rsidR="00607FB0">
        <w:rPr>
          <w:rStyle w:val="ezkurwreuab5ozgtqnkl"/>
          <w:rFonts w:ascii="GHEA Grapalat" w:hAnsi="GHEA Grapalat"/>
        </w:rPr>
        <w:t>следующих</w:t>
      </w:r>
      <w:r w:rsidR="00607FB0">
        <w:rPr>
          <w:rFonts w:ascii="GHEA Grapalat" w:hAnsi="GHEA Grapalat"/>
        </w:rPr>
        <w:t xml:space="preserve"> </w:t>
      </w:r>
      <w:r w:rsidR="00607FB0">
        <w:rPr>
          <w:rStyle w:val="ezkurwreuab5ozgtqnkl"/>
          <w:rFonts w:ascii="GHEA Grapalat" w:hAnsi="GHEA Grapalat"/>
        </w:rPr>
        <w:t>за днем</w:t>
      </w:r>
      <w:r w:rsidR="00607FB0">
        <w:rPr>
          <w:rFonts w:ascii="GHEA Grapalat" w:hAnsi="GHEA Grapalat"/>
        </w:rPr>
        <w:t xml:space="preserve"> </w:t>
      </w:r>
      <w:r w:rsidR="00607FB0">
        <w:rPr>
          <w:rStyle w:val="ezkurwreuab5ozgtqnkl"/>
          <w:rFonts w:ascii="GHEA Grapalat" w:hAnsi="GHEA Grapalat"/>
        </w:rPr>
        <w:t>получения</w:t>
      </w:r>
      <w:r w:rsidR="00607FB0">
        <w:rPr>
          <w:rFonts w:ascii="GHEA Grapalat" w:hAnsi="GHEA Grapalat"/>
        </w:rPr>
        <w:t xml:space="preserve"> </w:t>
      </w:r>
      <w:r w:rsidR="00607FB0">
        <w:rPr>
          <w:rStyle w:val="ezkurwreuab5ozgtqnkl"/>
          <w:rFonts w:ascii="GHEA Grapalat" w:hAnsi="GHEA Grapalat"/>
        </w:rPr>
        <w:t>решения</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r w:rsidR="00450017" w:rsidRPr="00F67998">
        <w:rPr>
          <w:rFonts w:ascii="GHEA Grapalat" w:hAnsi="GHEA Grapalat"/>
        </w:rPr>
        <w:t xml:space="preserve">сорокодневного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w:t>
      </w:r>
      <w:r w:rsidR="00B12D3C" w:rsidRPr="00F67998">
        <w:rPr>
          <w:rFonts w:ascii="GHEA Grapalat" w:hAnsi="GHEA Grapalat"/>
        </w:rPr>
        <w:lastRenderedPageBreak/>
        <w:t>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0C0CD9" w:rsidRDefault="00C61E94" w:rsidP="00B46D58">
      <w:pPr>
        <w:widowControl w:val="0"/>
        <w:tabs>
          <w:tab w:val="left" w:pos="1276"/>
        </w:tabs>
        <w:spacing w:after="160"/>
        <w:ind w:firstLine="567"/>
        <w:jc w:val="both"/>
        <w:rPr>
          <w:rFonts w:ascii="GHEA Grapalat" w:hAnsi="GHEA Grapalat" w:cs="Sylfaen"/>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000C0CD9">
        <w:rPr>
          <w:rFonts w:ascii="GHEA Grapalat" w:hAnsi="GHEA Grapalat" w:cs="Sylfaen"/>
        </w:rPr>
        <w:t>:</w:t>
      </w:r>
    </w:p>
    <w:p w:rsidR="006D55DC" w:rsidRDefault="000C0CD9" w:rsidP="00B46D58">
      <w:pPr>
        <w:widowControl w:val="0"/>
        <w:tabs>
          <w:tab w:val="left" w:pos="1276"/>
        </w:tabs>
        <w:spacing w:after="160"/>
        <w:ind w:firstLine="567"/>
        <w:jc w:val="both"/>
        <w:rPr>
          <w:rFonts w:ascii="GHEA Grapalat" w:hAnsi="GHEA Grapalat" w:cs="Sylfaen"/>
        </w:rPr>
      </w:pPr>
      <w:r>
        <w:rPr>
          <w:rFonts w:ascii="GHEA Grapalat" w:hAnsi="GHEA Grapalat" w:cs="Sylfaen"/>
        </w:rPr>
        <w:t>-</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заявление</w:t>
      </w:r>
      <w:r w:rsidR="00C61E94" w:rsidRPr="0087724F">
        <w:rPr>
          <w:rFonts w:ascii="GHEA Grapalat" w:hAnsi="GHEA Grapalat" w:cs="Sylfaen"/>
        </w:rPr>
        <w:t>-</w:t>
      </w:r>
      <w:r w:rsidR="00C61E94" w:rsidRPr="0087724F">
        <w:rPr>
          <w:rFonts w:ascii="GHEA Grapalat" w:hAnsi="GHEA Grapalat" w:cs="Sylfaen" w:hint="eastAsia"/>
        </w:rPr>
        <w:t>объявление</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праве</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участие</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квалифицируется</w:t>
      </w:r>
      <w:r w:rsidR="00C61E94" w:rsidRPr="0087724F">
        <w:rPr>
          <w:rFonts w:ascii="GHEA Grapalat" w:hAnsi="GHEA Grapalat" w:cs="Sylfaen"/>
        </w:rPr>
        <w:t xml:space="preserve"> </w:t>
      </w:r>
      <w:r w:rsidR="00C61E94" w:rsidRPr="0087724F">
        <w:rPr>
          <w:rFonts w:ascii="GHEA Grapalat" w:hAnsi="GHEA Grapalat" w:cs="Sylfaen" w:hint="eastAsia"/>
        </w:rPr>
        <w:t>как</w:t>
      </w:r>
      <w:r w:rsidR="00C61E94" w:rsidRPr="0087724F">
        <w:rPr>
          <w:rFonts w:ascii="GHEA Grapalat" w:hAnsi="GHEA Grapalat" w:cs="Sylfaen"/>
        </w:rPr>
        <w:t xml:space="preserve"> </w:t>
      </w:r>
      <w:r w:rsidR="00C61E94" w:rsidRPr="0087724F">
        <w:rPr>
          <w:rFonts w:ascii="GHEA Grapalat" w:hAnsi="GHEA Grapalat" w:cs="Sylfaen" w:hint="eastAsia"/>
        </w:rPr>
        <w:t>несоответствующее</w:t>
      </w:r>
      <w:r w:rsidR="00C61E94" w:rsidRPr="0087724F">
        <w:rPr>
          <w:rFonts w:ascii="GHEA Grapalat" w:hAnsi="GHEA Grapalat" w:cs="Sylfaen"/>
        </w:rPr>
        <w:t xml:space="preserve"> </w:t>
      </w:r>
      <w:r w:rsidR="00C61E94" w:rsidRPr="0087724F">
        <w:rPr>
          <w:rFonts w:ascii="GHEA Grapalat" w:hAnsi="GHEA Grapalat" w:cs="Sylfaen" w:hint="eastAsia"/>
        </w:rPr>
        <w:t>действительности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предусмотренные</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C61E94" w:rsidRPr="0087724F">
        <w:rPr>
          <w:rFonts w:ascii="GHEA Grapalat" w:hAnsi="GHEA Grapalat" w:cs="Sylfaen" w:hint="eastAsia"/>
        </w:rPr>
        <w:t>документы</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порядке</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сроки</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установленные</w:t>
      </w:r>
      <w:r w:rsidR="00C61E94" w:rsidRPr="0087724F">
        <w:rPr>
          <w:rFonts w:ascii="GHEA Grapalat" w:hAnsi="GHEA Grapalat" w:cs="Sylfaen"/>
        </w:rPr>
        <w:t xml:space="preserve"> </w:t>
      </w:r>
      <w:r w:rsidR="00C61E94" w:rsidRPr="0087724F">
        <w:rPr>
          <w:rFonts w:ascii="GHEA Grapalat" w:hAnsi="GHEA Grapalat" w:cs="Sylfaen" w:hint="eastAsia"/>
        </w:rPr>
        <w:t>настоящим</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6E41A6">
        <w:rPr>
          <w:rFonts w:ascii="GHEA Grapalat" w:hAnsi="GHEA Grapalat" w:cs="Sylfaen"/>
        </w:rPr>
        <w:t>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Pr>
          <w:rFonts w:ascii="GHEA Grapalat" w:hAnsi="GHEA Grapalat" w:cs="Sylfaen"/>
        </w:rPr>
        <w:t xml:space="preserve"> </w:t>
      </w:r>
      <w:r w:rsidRPr="00BB0C4D">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Pr>
          <w:rFonts w:ascii="GHEA Grapalat" w:hAnsi="GHEA Grapalat" w:cs="Sylfaen"/>
        </w:rPr>
        <w:t xml:space="preserve">субподрядчика,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отобранный</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квалификации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процедура</w:t>
      </w:r>
      <w:r w:rsidR="00C61E94" w:rsidRPr="0087724F">
        <w:rPr>
          <w:rFonts w:ascii="GHEA Grapalat" w:hAnsi="GHEA Grapalat" w:cs="Sylfaen"/>
        </w:rPr>
        <w:t xml:space="preserve"> </w:t>
      </w:r>
      <w:r w:rsidR="00C61E94" w:rsidRPr="0087724F">
        <w:rPr>
          <w:rFonts w:ascii="GHEA Grapalat" w:hAnsi="GHEA Grapalat" w:cs="Sylfaen" w:hint="eastAsia"/>
        </w:rPr>
        <w:t>организована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соответствии</w:t>
      </w:r>
      <w:r w:rsidR="00C61E94" w:rsidRPr="0087724F">
        <w:rPr>
          <w:rFonts w:ascii="GHEA Grapalat" w:hAnsi="GHEA Grapalat" w:cs="Sylfaen"/>
        </w:rPr>
        <w:t xml:space="preserve"> </w:t>
      </w:r>
      <w:r w:rsidR="00C61E94" w:rsidRPr="0087724F">
        <w:rPr>
          <w:rFonts w:ascii="GHEA Grapalat" w:hAnsi="GHEA Grapalat" w:cs="Sylfaen" w:hint="eastAsia"/>
        </w:rPr>
        <w:t>с</w:t>
      </w:r>
      <w:r w:rsidR="00C61E94" w:rsidRPr="0087724F">
        <w:rPr>
          <w:rFonts w:ascii="GHEA Grapalat" w:hAnsi="GHEA Grapalat" w:cs="Sylfaen"/>
        </w:rPr>
        <w:t xml:space="preserve"> </w:t>
      </w:r>
      <w:r w:rsidR="00C61E94" w:rsidRPr="0087724F">
        <w:rPr>
          <w:rFonts w:ascii="GHEA Grapalat" w:hAnsi="GHEA Grapalat" w:cs="Sylfaen" w:hint="eastAsia"/>
        </w:rPr>
        <w:t>нормами</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предусмотренным</w:t>
      </w:r>
      <w:r w:rsidR="00C61E94" w:rsidRPr="0087724F">
        <w:rPr>
          <w:rFonts w:ascii="GHEA Grapalat" w:hAnsi="GHEA Grapalat" w:cs="Sylfaen"/>
        </w:rPr>
        <w:t xml:space="preserve"> </w:t>
      </w:r>
      <w:r w:rsidR="00C61E94" w:rsidRPr="0087724F">
        <w:rPr>
          <w:rFonts w:ascii="GHEA Grapalat" w:hAnsi="GHEA Grapalat" w:cs="Sylfaen" w:hint="eastAsia"/>
        </w:rPr>
        <w:t>частью</w:t>
      </w:r>
      <w:r w:rsidR="00C61E94" w:rsidRPr="0087724F">
        <w:rPr>
          <w:rFonts w:ascii="GHEA Grapalat" w:hAnsi="GHEA Grapalat" w:cs="Sylfaen"/>
        </w:rPr>
        <w:t xml:space="preserve"> 6 </w:t>
      </w:r>
      <w:r w:rsidR="00C61E94" w:rsidRPr="0087724F">
        <w:rPr>
          <w:rFonts w:ascii="GHEA Grapalat" w:hAnsi="GHEA Grapalat" w:cs="Sylfaen" w:hint="eastAsia"/>
        </w:rPr>
        <w:t>статьи</w:t>
      </w:r>
      <w:r w:rsidR="00C61E94" w:rsidRPr="0087724F">
        <w:rPr>
          <w:rFonts w:ascii="GHEA Grapalat" w:hAnsi="GHEA Grapalat" w:cs="Sylfaen"/>
        </w:rPr>
        <w:t xml:space="preserve"> 15 </w:t>
      </w:r>
      <w:r w:rsidR="00C61E94" w:rsidRPr="0087724F">
        <w:rPr>
          <w:rFonts w:ascii="GHEA Grapalat" w:hAnsi="GHEA Grapalat" w:cs="Sylfaen" w:hint="eastAsia"/>
        </w:rPr>
        <w:t>Закона</w:t>
      </w:r>
      <w:r w:rsidR="00C61E94" w:rsidRPr="0087724F">
        <w:rPr>
          <w:rFonts w:ascii="GHEA Grapalat" w:hAnsi="GHEA Grapalat" w:cs="Sylfaen"/>
        </w:rPr>
        <w:t xml:space="preserve"> </w:t>
      </w:r>
      <w:r w:rsidR="00C61E94" w:rsidRPr="0087724F">
        <w:rPr>
          <w:rFonts w:ascii="GHEA Grapalat" w:hAnsi="GHEA Grapalat" w:cs="Sylfaen" w:hint="eastAsia"/>
        </w:rPr>
        <w:t>РА</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результате</w:t>
      </w:r>
      <w:r w:rsidR="00C61E94" w:rsidRPr="0087724F">
        <w:rPr>
          <w:rFonts w:ascii="GHEA Grapalat" w:hAnsi="GHEA Grapalat" w:cs="Sylfaen"/>
        </w:rPr>
        <w:t xml:space="preserve"> </w:t>
      </w:r>
      <w:r w:rsidR="00C61E94" w:rsidRPr="0087724F">
        <w:rPr>
          <w:rFonts w:ascii="GHEA Grapalat" w:hAnsi="GHEA Grapalat" w:cs="Sylfaen" w:hint="eastAsia"/>
        </w:rPr>
        <w:t>этого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целях</w:t>
      </w:r>
      <w:r w:rsidR="00C61E94" w:rsidRPr="0087724F">
        <w:rPr>
          <w:rFonts w:ascii="GHEA Grapalat" w:hAnsi="GHEA Grapalat" w:cs="Sylfaen"/>
        </w:rPr>
        <w:t xml:space="preserve"> </w:t>
      </w:r>
      <w:r w:rsidR="00C61E94" w:rsidRPr="0087724F">
        <w:rPr>
          <w:rFonts w:ascii="GHEA Grapalat" w:hAnsi="GHEA Grapalat" w:cs="Sylfaen" w:hint="eastAsia"/>
        </w:rPr>
        <w:t>заключения</w:t>
      </w:r>
      <w:r w:rsidR="00C61E94" w:rsidRPr="0087724F">
        <w:rPr>
          <w:rFonts w:ascii="GHEA Grapalat" w:hAnsi="GHEA Grapalat" w:cs="Sylfaen"/>
        </w:rPr>
        <w:t xml:space="preserve"> </w:t>
      </w:r>
      <w:r w:rsidR="00C61E94" w:rsidRPr="0087724F">
        <w:rPr>
          <w:rFonts w:ascii="GHEA Grapalat" w:hAnsi="GHEA Grapalat" w:cs="Sylfaen" w:hint="eastAsia"/>
        </w:rPr>
        <w:t>соглашения</w:t>
      </w:r>
      <w:r w:rsidR="00C61E94" w:rsidRPr="0087724F">
        <w:rPr>
          <w:rFonts w:ascii="GHEA Grapalat" w:hAnsi="GHEA Grapalat" w:cs="Sylfaen"/>
        </w:rPr>
        <w:t xml:space="preserve"> </w:t>
      </w:r>
      <w:r w:rsidR="00C61E94" w:rsidRPr="0087724F">
        <w:rPr>
          <w:rFonts w:ascii="GHEA Grapalat" w:hAnsi="GHEA Grapalat" w:cs="Sylfaen" w:hint="eastAsia"/>
        </w:rPr>
        <w:t>лицо</w:t>
      </w:r>
      <w:r w:rsidR="00C61E94" w:rsidRPr="0087724F">
        <w:rPr>
          <w:rFonts w:ascii="GHEA Grapalat" w:hAnsi="GHEA Grapalat" w:cs="Sylfaen"/>
        </w:rPr>
        <w:t xml:space="preserve">, </w:t>
      </w:r>
      <w:r w:rsidR="00C61E94" w:rsidRPr="0087724F">
        <w:rPr>
          <w:rFonts w:ascii="GHEA Grapalat" w:hAnsi="GHEA Grapalat" w:cs="Sylfaen" w:hint="eastAsia"/>
        </w:rPr>
        <w:t>заключившее</w:t>
      </w:r>
      <w:r w:rsidR="00C61E94" w:rsidRPr="0087724F">
        <w:rPr>
          <w:rFonts w:ascii="GHEA Grapalat" w:hAnsi="GHEA Grapalat" w:cs="Sylfaen"/>
        </w:rPr>
        <w:t xml:space="preserve"> </w:t>
      </w:r>
      <w:r w:rsidR="00C61E94" w:rsidRPr="0087724F">
        <w:rPr>
          <w:rFonts w:ascii="GHEA Grapalat" w:hAnsi="GHEA Grapalat" w:cs="Sylfaen" w:hint="eastAsia"/>
        </w:rPr>
        <w:t>договор</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установленный</w:t>
      </w:r>
      <w:r w:rsidR="00C61E94" w:rsidRPr="0087724F">
        <w:rPr>
          <w:rFonts w:ascii="GHEA Grapalat" w:hAnsi="GHEA Grapalat" w:cs="Sylfaen"/>
        </w:rPr>
        <w:t xml:space="preserve"> </w:t>
      </w:r>
      <w:r w:rsidR="00C61E94" w:rsidRPr="0087724F">
        <w:rPr>
          <w:rFonts w:ascii="GHEA Grapalat" w:hAnsi="GHEA Grapalat" w:cs="Sylfaen" w:hint="eastAsia"/>
        </w:rPr>
        <w:t>срок</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квалификации</w:t>
      </w:r>
      <w:r w:rsidR="00C61E94" w:rsidRPr="0087724F">
        <w:rPr>
          <w:rFonts w:ascii="GHEA Grapalat" w:hAnsi="GHEA Grapalat" w:cs="Sylfaen"/>
        </w:rPr>
        <w:t xml:space="preserve">, </w:t>
      </w:r>
      <w:r w:rsidR="00C61E94" w:rsidRPr="0087724F">
        <w:rPr>
          <w:rFonts w:ascii="GHEA Grapalat" w:hAnsi="GHEA Grapalat" w:cs="Sylfaen" w:hint="eastAsia"/>
        </w:rPr>
        <w:t>представленного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виде</w:t>
      </w:r>
      <w:r w:rsidR="00C61E94" w:rsidRPr="0087724F">
        <w:rPr>
          <w:rFonts w:ascii="GHEA Grapalat" w:hAnsi="GHEA Grapalat" w:cs="Sylfaen"/>
        </w:rPr>
        <w:t xml:space="preserve"> </w:t>
      </w:r>
      <w:r w:rsidR="00C61E94" w:rsidRPr="0087724F">
        <w:rPr>
          <w:rFonts w:ascii="GHEA Grapalat" w:hAnsi="GHEA Grapalat" w:cs="Sylfaen" w:hint="eastAsia"/>
        </w:rPr>
        <w:t>односторонне</w:t>
      </w:r>
      <w:r w:rsidR="00C61E94" w:rsidRPr="0087724F">
        <w:rPr>
          <w:rFonts w:ascii="GHEA Grapalat" w:hAnsi="GHEA Grapalat" w:cs="Sylfaen"/>
        </w:rPr>
        <w:t xml:space="preserve"> </w:t>
      </w:r>
      <w:r w:rsidR="00C61E94" w:rsidRPr="0087724F">
        <w:rPr>
          <w:rFonts w:ascii="GHEA Grapalat" w:hAnsi="GHEA Grapalat" w:cs="Sylfaen" w:hint="eastAsia"/>
        </w:rPr>
        <w:t>утвержденного</w:t>
      </w:r>
      <w:r w:rsidR="00C61E94" w:rsidRPr="0087724F">
        <w:rPr>
          <w:rFonts w:ascii="GHEA Grapalat" w:hAnsi="GHEA Grapalat" w:cs="Sylfaen"/>
        </w:rPr>
        <w:t xml:space="preserve"> </w:t>
      </w:r>
      <w:r w:rsidR="00C61E94" w:rsidRPr="0087724F">
        <w:rPr>
          <w:rFonts w:ascii="GHEA Grapalat" w:hAnsi="GHEA Grapalat" w:cs="Sylfaen" w:hint="eastAsia"/>
        </w:rPr>
        <w:t>заявления</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далее</w:t>
      </w:r>
      <w:r w:rsidR="00C61E94" w:rsidRPr="0087724F">
        <w:rPr>
          <w:rFonts w:ascii="GHEA Grapalat" w:hAnsi="GHEA Grapalat" w:cs="Sylfaen"/>
        </w:rPr>
        <w:t xml:space="preserve"> </w:t>
      </w:r>
      <w:r w:rsidR="00C61E94" w:rsidRPr="0087724F">
        <w:rPr>
          <w:rFonts w:ascii="GHEA Grapalat" w:hAnsi="GHEA Grapalat" w:cs="Sylfaen" w:hint="eastAsia"/>
        </w:rPr>
        <w:t>также</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заменяет</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банковскую</w:t>
      </w:r>
      <w:r w:rsidR="00C61E94" w:rsidRPr="0087724F">
        <w:rPr>
          <w:rFonts w:ascii="GHEA Grapalat" w:hAnsi="GHEA Grapalat" w:cs="Sylfaen"/>
        </w:rPr>
        <w:t xml:space="preserve"> </w:t>
      </w:r>
      <w:r w:rsidR="00C61E94" w:rsidRPr="0087724F">
        <w:rPr>
          <w:rFonts w:ascii="GHEA Grapalat" w:hAnsi="GHEA Grapalat" w:cs="Sylfaen" w:hint="eastAsia"/>
        </w:rPr>
        <w:t>гарантию</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наличные</w:t>
      </w:r>
      <w:r w:rsidR="00C61E94" w:rsidRPr="0087724F">
        <w:rPr>
          <w:rFonts w:ascii="GHEA Grapalat" w:hAnsi="GHEA Grapalat" w:cs="Sylfaen"/>
        </w:rPr>
        <w:t xml:space="preserve"> </w:t>
      </w:r>
      <w:r w:rsidR="00C61E94" w:rsidRPr="0087724F">
        <w:rPr>
          <w:rFonts w:ascii="GHEA Grapalat" w:hAnsi="GHEA Grapalat" w:cs="Sylfaen" w:hint="eastAsia"/>
        </w:rPr>
        <w:t>деньги</w:t>
      </w:r>
      <w:r w:rsidR="00C61E94" w:rsidRPr="0087724F">
        <w:rPr>
          <w:rFonts w:ascii="GHEA Grapalat" w:hAnsi="GHEA Grapalat" w:cs="Sylfaen"/>
        </w:rPr>
        <w:t xml:space="preserve">, </w:t>
      </w:r>
      <w:r w:rsidR="00C61E94" w:rsidRPr="0087724F">
        <w:rPr>
          <w:rFonts w:ascii="GHEA Grapalat" w:hAnsi="GHEA Grapalat" w:cs="Sylfaen" w:hint="eastAsia"/>
        </w:rPr>
        <w:t>то</w:t>
      </w:r>
      <w:r w:rsidR="00C61E94" w:rsidRPr="0087724F">
        <w:rPr>
          <w:rFonts w:ascii="GHEA Grapalat" w:hAnsi="GHEA Grapalat" w:cs="Sylfaen"/>
        </w:rPr>
        <w:t xml:space="preserve"> </w:t>
      </w:r>
      <w:r w:rsidR="00C61E94" w:rsidRPr="0087724F">
        <w:rPr>
          <w:rFonts w:ascii="GHEA Grapalat" w:hAnsi="GHEA Grapalat" w:cs="Sylfaen" w:hint="eastAsia"/>
        </w:rPr>
        <w:t>это</w:t>
      </w:r>
      <w:r w:rsidR="00C61E94" w:rsidRPr="0087724F">
        <w:rPr>
          <w:rFonts w:ascii="GHEA Grapalat" w:hAnsi="GHEA Grapalat" w:cs="Sylfaen"/>
        </w:rPr>
        <w:t xml:space="preserve"> </w:t>
      </w:r>
      <w:r w:rsidR="00C61E94" w:rsidRPr="0087724F">
        <w:rPr>
          <w:rFonts w:ascii="GHEA Grapalat" w:hAnsi="GHEA Grapalat" w:cs="Sylfaen" w:hint="eastAsia"/>
        </w:rPr>
        <w:t>обстоятельство</w:t>
      </w:r>
      <w:r w:rsidR="00C61E94" w:rsidRPr="0087724F">
        <w:rPr>
          <w:rFonts w:ascii="GHEA Grapalat" w:hAnsi="GHEA Grapalat" w:cs="Sylfaen"/>
        </w:rPr>
        <w:t xml:space="preserve"> </w:t>
      </w:r>
      <w:r w:rsidR="00C61E94" w:rsidRPr="0087724F">
        <w:rPr>
          <w:rFonts w:ascii="GHEA Grapalat" w:hAnsi="GHEA Grapalat" w:cs="Sylfaen" w:hint="eastAsia"/>
        </w:rPr>
        <w:t>считается</w:t>
      </w:r>
      <w:r w:rsidR="00C61E94" w:rsidRPr="0087724F">
        <w:rPr>
          <w:rFonts w:ascii="GHEA Grapalat" w:hAnsi="GHEA Grapalat" w:cs="Sylfaen"/>
        </w:rPr>
        <w:t xml:space="preserve"> </w:t>
      </w:r>
      <w:r w:rsidR="00C61E94" w:rsidRPr="0087724F">
        <w:rPr>
          <w:rFonts w:ascii="GHEA Grapalat" w:hAnsi="GHEA Grapalat" w:cs="Sylfaen" w:hint="eastAsia"/>
        </w:rPr>
        <w:t>нарушением</w:t>
      </w:r>
      <w:r w:rsidR="00C61E94" w:rsidRPr="0087724F">
        <w:rPr>
          <w:rFonts w:ascii="GHEA Grapalat" w:hAnsi="GHEA Grapalat" w:cs="Sylfaen"/>
        </w:rPr>
        <w:t xml:space="preserve"> </w:t>
      </w:r>
      <w:r w:rsidR="00C61E94" w:rsidRPr="0087724F">
        <w:rPr>
          <w:rFonts w:ascii="GHEA Grapalat" w:hAnsi="GHEA Grapalat" w:cs="Sylfaen" w:hint="eastAsia"/>
        </w:rPr>
        <w:t>обязательства</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рамках</w:t>
      </w:r>
      <w:r w:rsidR="00C61E94" w:rsidRPr="0087724F">
        <w:rPr>
          <w:rFonts w:ascii="GHEA Grapalat" w:hAnsi="GHEA Grapalat" w:cs="Sylfaen"/>
        </w:rPr>
        <w:t xml:space="preserve"> </w:t>
      </w:r>
      <w:r w:rsidR="00C61E94" w:rsidRPr="0087724F">
        <w:rPr>
          <w:rFonts w:ascii="GHEA Grapalat" w:hAnsi="GHEA Grapalat" w:cs="Sylfaen" w:hint="eastAsia"/>
        </w:rPr>
        <w:t>процесса</w:t>
      </w:r>
      <w:r w:rsidR="00C61E94" w:rsidRPr="0087724F">
        <w:rPr>
          <w:rFonts w:ascii="GHEA Grapalat" w:hAnsi="GHEA Grapalat" w:cs="Sylfaen"/>
        </w:rPr>
        <w:t xml:space="preserve"> </w:t>
      </w:r>
      <w:r w:rsidR="00C61E94" w:rsidRPr="0087724F">
        <w:rPr>
          <w:rFonts w:ascii="GHEA Grapalat" w:hAnsi="GHEA Grapalat" w:cs="Sylfaen" w:hint="eastAsia"/>
        </w:rPr>
        <w:t>закупки</w:t>
      </w:r>
      <w:r w:rsidR="00C61E94" w:rsidRPr="0087724F">
        <w:rPr>
          <w:rFonts w:ascii="GHEA Grapalat" w:hAnsi="GHEA Grapalat" w:cs="Sylfaen"/>
        </w:rPr>
        <w:t>.</w:t>
      </w:r>
    </w:p>
    <w:p w:rsidR="007079C9" w:rsidRPr="00686E1A" w:rsidRDefault="007079C9" w:rsidP="007079C9">
      <w:pPr>
        <w:widowControl w:val="0"/>
        <w:tabs>
          <w:tab w:val="left" w:pos="0"/>
        </w:tabs>
        <w:ind w:left="-284" w:firstLine="284"/>
        <w:jc w:val="both"/>
        <w:rPr>
          <w:rFonts w:ascii="GHEA Grapalat" w:hAnsi="GHEA Grapalat"/>
        </w:rPr>
      </w:pPr>
      <w:r w:rsidRPr="00686E1A">
        <w:rPr>
          <w:rFonts w:ascii="GHEA Grapalat" w:hAnsi="GHEA Grapalat" w:cs="Sylfaen"/>
        </w:rPr>
        <w:t>-</w:t>
      </w:r>
      <w:r w:rsidRPr="00686E1A">
        <w:rPr>
          <w:rFonts w:ascii="GHEA Grapalat" w:hAnsi="GHEA Grapalat"/>
        </w:rPr>
        <w:t xml:space="preserve"> Обстоятельство, предусмотренное в пункте 8.</w:t>
      </w:r>
      <w:r>
        <w:rPr>
          <w:rFonts w:ascii="GHEA Grapalat" w:hAnsi="GHEA Grapalat"/>
        </w:rPr>
        <w:t>8</w:t>
      </w:r>
      <w:r w:rsidRPr="00686E1A">
        <w:rPr>
          <w:rFonts w:ascii="GHEA Grapalat" w:hAnsi="GHEA Grapalat"/>
          <w:lang w:val="hy-AM"/>
        </w:rPr>
        <w:t>.1</w:t>
      </w:r>
      <w:r w:rsidRPr="00686E1A">
        <w:rPr>
          <w:rFonts w:ascii="GHEA Grapalat" w:hAnsi="GHEA Grapalat"/>
        </w:rPr>
        <w:t xml:space="preserve"> части</w:t>
      </w:r>
      <w:r w:rsidRPr="00686E1A">
        <w:rPr>
          <w:rFonts w:ascii="GHEA Grapalat" w:hAnsi="GHEA Grapalat"/>
          <w:lang w:val="hy-AM"/>
        </w:rPr>
        <w:t xml:space="preserve"> 1</w:t>
      </w:r>
      <w:r w:rsidRPr="00686E1A">
        <w:rPr>
          <w:rFonts w:ascii="GHEA Grapalat" w:hAnsi="GHEA Grapalat"/>
        </w:rPr>
        <w:t xml:space="preserve"> настоящего приглашения, не считается нарушением обязательств, взятых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 xml:space="preserve">При обмене сведениями (документами) электронным способом участник отправляет сведения (документы) в воспроизведенном (отсканированном) с </w:t>
      </w:r>
      <w:r w:rsidRPr="00AA5BD2">
        <w:rPr>
          <w:rFonts w:ascii="GHEA Grapalat" w:hAnsi="GHEA Grapalat"/>
        </w:rPr>
        <w:lastRenderedPageBreak/>
        <w:t>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431459">
        <w:rPr>
          <w:rFonts w:ascii="GHEA Grapalat" w:hAnsi="GHEA Grapalat"/>
        </w:rPr>
        <w:t>1</w:t>
      </w:r>
      <w:r w:rsidR="00431459">
        <w:rPr>
          <w:rFonts w:ascii="GHEA Grapalat" w:hAnsi="GHEA Grapalat"/>
          <w:lang w:val="hy-AM"/>
        </w:rPr>
        <w:t xml:space="preserve">7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9E460F">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sidR="00D646C7">
        <w:rPr>
          <w:rFonts w:ascii="GHEA Grapalat" w:hAnsi="GHEA Grapalat"/>
          <w:sz w:val="24"/>
          <w:szCs w:val="24"/>
          <w:lang w:val="hy-AM"/>
        </w:rPr>
        <w:t>10</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EE5A30" w:rsidRPr="00B6749E" w:rsidRDefault="00EE5A30" w:rsidP="009E460F">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 xml:space="preserve">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w:t>
      </w:r>
      <w:r w:rsidRPr="00747338">
        <w:rPr>
          <w:rFonts w:ascii="GHEA Grapalat" w:hAnsi="GHEA Grapalat"/>
          <w:sz w:val="24"/>
          <w:szCs w:val="24"/>
        </w:rPr>
        <w:lastRenderedPageBreak/>
        <w:t>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BodyTextIndent2"/>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 xml:space="preserve">срок, предусмотренный </w:t>
      </w:r>
      <w:r w:rsidR="00FA59BE">
        <w:rPr>
          <w:rFonts w:ascii="GHEA Grapalat" w:hAnsi="GHEA Grapalat"/>
        </w:rPr>
        <w:t>уведомлением</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 xml:space="preserve">а в случае, если проектом заключаемого договора предусмотрена предоплата </w:t>
      </w:r>
      <w:r w:rsidR="00FA59BE">
        <w:rPr>
          <w:rFonts w:ascii="GHEA Grapalat" w:hAnsi="GHEA Grapalat"/>
        </w:rPr>
        <w:t>-</w:t>
      </w:r>
      <w:r w:rsidR="00B06EC9">
        <w:rPr>
          <w:rFonts w:ascii="GHEA Grapalat" w:hAnsi="GHEA Grapalat"/>
        </w:rPr>
        <w:t xml:space="preserve">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096865" w:rsidRPr="00925DE0"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rsidR="007C56B2" w:rsidRDefault="00030D40" w:rsidP="0057550D">
      <w:pPr>
        <w:widowControl w:val="0"/>
        <w:tabs>
          <w:tab w:val="left" w:pos="1276"/>
        </w:tabs>
        <w:spacing w:after="160"/>
        <w:ind w:firstLine="567"/>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 xml:space="preserve">Если обеспечение представляется в виде банковской гарантии, то срок, предусмотренный настоящим пунктом, устанавливается в </w:t>
      </w:r>
      <w:r w:rsidR="00BE227E">
        <w:rPr>
          <w:rFonts w:ascii="GHEA Grapalat" w:hAnsi="GHEA Grapalat"/>
          <w:lang w:val="hy-AM"/>
        </w:rPr>
        <w:t>«</w:t>
      </w:r>
      <w:r w:rsidR="00D646C7">
        <w:rPr>
          <w:rFonts w:ascii="GHEA Grapalat" w:hAnsi="GHEA Grapalat"/>
          <w:lang w:val="hy-AM"/>
        </w:rPr>
        <w:t xml:space="preserve">10 </w:t>
      </w:r>
      <w:r w:rsidR="00BE227E">
        <w:rPr>
          <w:rFonts w:ascii="GHEA Grapalat" w:hAnsi="GHEA Grapalat"/>
          <w:lang w:val="hy-AM"/>
        </w:rPr>
        <w:t xml:space="preserve">» </w:t>
      </w:r>
      <w:r w:rsidR="007C56B2" w:rsidRPr="00F818E0">
        <w:rPr>
          <w:rFonts w:ascii="GHEA Grapalat" w:hAnsi="GHEA Grapalat"/>
        </w:rPr>
        <w:t>рабочих дней</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7C56B2">
        <w:rPr>
          <w:rFonts w:ascii="GHEA Grapalat" w:hAnsi="GHEA Grapalat"/>
          <w:color w:val="000000" w:themeColor="text1"/>
        </w:rPr>
        <w:t>предоплаты</w:t>
      </w:r>
      <w:r w:rsidR="007C56B2" w:rsidRPr="00681C1F">
        <w:rPr>
          <w:rFonts w:ascii="GHEA Grapalat" w:hAnsi="GHEA Grapalat"/>
          <w:color w:val="000000" w:themeColor="text1"/>
        </w:rPr>
        <w:t>)</w:t>
      </w:r>
      <w:r w:rsidR="007C56B2">
        <w:rPr>
          <w:rFonts w:ascii="GHEA Grapalat" w:hAnsi="GHEA Grapalat"/>
          <w:color w:val="000000" w:themeColor="text1"/>
        </w:rPr>
        <w:t>.</w:t>
      </w:r>
      <w:r w:rsidR="00573C64" w:rsidRPr="00573C64">
        <w:rPr>
          <w:rFonts w:ascii="GHEA Grapalat" w:hAnsi="GHEA Grapalat"/>
          <w:color w:val="000000" w:themeColor="text1"/>
          <w:vertAlign w:val="superscript"/>
        </w:rPr>
        <w:t>10.1</w:t>
      </w:r>
    </w:p>
    <w:p w:rsidR="00D646C7" w:rsidRDefault="00A6609C" w:rsidP="00D646C7">
      <w:pPr>
        <w:widowControl w:val="0"/>
        <w:tabs>
          <w:tab w:val="left" w:pos="1276"/>
        </w:tabs>
        <w:spacing w:after="160"/>
        <w:ind w:firstLine="567"/>
        <w:jc w:val="both"/>
        <w:rPr>
          <w:rFonts w:ascii="GHEA Grapalat" w:hAnsi="GHEA Grapalat"/>
        </w:rPr>
      </w:pPr>
      <w:r w:rsidRPr="008D2394">
        <w:rPr>
          <w:rFonts w:ascii="GHEA Grapalat" w:hAnsi="GHEA Grapalat"/>
        </w:rPr>
        <w:lastRenderedPageBreak/>
        <w:t xml:space="preserve">10.2 </w:t>
      </w:r>
      <w:r w:rsidR="00D646C7" w:rsidRPr="00D646C7">
        <w:rPr>
          <w:rFonts w:ascii="GHEA Grapalat" w:hAnsi="GHEA Grapalat"/>
        </w:rPr>
        <w:t>Размер гарантии соответствия требованиям составляет пятнадцать процентов от покупной цены услуг, приобретаемых в рамках данной процедуры. Гарантия соответствия требованиям предоставляется в виде банковских гарантий. Кроме того, гарантия должна действовать не позднее 90-го рабочего дня, следующего за датой полного принятия заказчиком исполнения договора.</w:t>
      </w:r>
    </w:p>
    <w:p w:rsidR="00CD2651" w:rsidRPr="002E6E0C" w:rsidRDefault="00CD2651" w:rsidP="00D646C7">
      <w:pPr>
        <w:widowControl w:val="0"/>
        <w:tabs>
          <w:tab w:val="left" w:pos="1276"/>
        </w:tabs>
        <w:spacing w:after="160"/>
        <w:ind w:firstLine="567"/>
        <w:jc w:val="both"/>
        <w:rPr>
          <w:rFonts w:ascii="GHEA Grapalat" w:hAnsi="GHEA Grapalat" w:cs="Sylfaen"/>
        </w:rPr>
      </w:pPr>
      <w:r w:rsidRPr="002E6E0C">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CD2651">
      <w:pPr>
        <w:widowControl w:val="0"/>
        <w:tabs>
          <w:tab w:val="left" w:pos="1276"/>
        </w:tabs>
        <w:spacing w:after="160"/>
        <w:ind w:firstLine="567"/>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055FCF" w:rsidRDefault="00055FCF">
      <w:pPr>
        <w:rPr>
          <w:rFonts w:ascii="GHEA Grapalat" w:hAnsi="GHEA Grapalat"/>
        </w:rPr>
      </w:pPr>
      <w:r>
        <w:rPr>
          <w:rFonts w:ascii="GHEA Grapalat" w:hAnsi="GHEA Grapalat"/>
        </w:rPr>
        <w:t>--------------------------</w:t>
      </w:r>
    </w:p>
    <w:p w:rsidR="00055FCF" w:rsidRPr="009F031B" w:rsidRDefault="00055FCF" w:rsidP="00055FCF">
      <w:pPr>
        <w:pStyle w:val="FootnoteText"/>
        <w:jc w:val="both"/>
        <w:rPr>
          <w:rFonts w:ascii="GHEA Grapalat" w:hAnsi="GHEA Grapalat"/>
          <w:i/>
        </w:rPr>
      </w:pPr>
      <w:r w:rsidRPr="009F031B">
        <w:rPr>
          <w:rFonts w:ascii="GHEA Grapalat" w:hAnsi="GHEA Grapalat"/>
          <w:i/>
        </w:rPr>
        <w:t>1</w:t>
      </w:r>
      <w:r w:rsidR="00682C6C" w:rsidRPr="009F031B">
        <w:rPr>
          <w:rFonts w:ascii="GHEA Grapalat" w:hAnsi="GHEA Grapalat"/>
          <w:i/>
        </w:rPr>
        <w:t>2</w:t>
      </w:r>
      <w:r w:rsidRPr="009F031B">
        <w:rPr>
          <w:rFonts w:ascii="GHEA Grapalat" w:hAnsi="GHEA Grapalat"/>
          <w:i/>
        </w:rPr>
        <w:t>.1 Если цена</w:t>
      </w:r>
      <w:r w:rsidR="002D7901">
        <w:rPr>
          <w:rFonts w:ascii="GHEA Grapalat" w:hAnsi="GHEA Grapalat"/>
          <w:i/>
        </w:rPr>
        <w:t xml:space="preserve"> закупки</w:t>
      </w:r>
      <w:r w:rsidRPr="009F031B">
        <w:rPr>
          <w:rFonts w:ascii="GHEA Grapalat" w:hAnsi="GHEA Grapalat"/>
          <w:i/>
        </w:rPr>
        <w:t xml:space="preserve"> данного лота по заявке на закупку</w:t>
      </w:r>
      <w:r w:rsidRPr="009F031B">
        <w:rPr>
          <w:rFonts w:ascii="Cambria Math" w:hAnsi="Cambria Math" w:cs="Cambria Math"/>
          <w:i/>
        </w:rPr>
        <w:t>․</w:t>
      </w:r>
    </w:p>
    <w:p w:rsidR="00055FCF" w:rsidRPr="009F031B" w:rsidRDefault="00055FCF" w:rsidP="00055FCF">
      <w:pPr>
        <w:pStyle w:val="FootnoteText"/>
        <w:jc w:val="both"/>
        <w:rPr>
          <w:rFonts w:ascii="GHEA Grapalat" w:hAnsi="GHEA Grapalat"/>
          <w:i/>
        </w:rPr>
      </w:pPr>
      <w:r w:rsidRPr="009F031B">
        <w:rPr>
          <w:rFonts w:ascii="GHEA Grapalat" w:hAnsi="GHEA Grapalat"/>
          <w:i/>
        </w:rPr>
        <w:t>-не превышает двадцатипятикратный размер базовой единицы закупок</w:t>
      </w:r>
      <w:r w:rsidR="008641AA">
        <w:rPr>
          <w:rFonts w:ascii="GHEA Grapalat" w:hAnsi="GHEA Grapalat"/>
          <w:i/>
        </w:rPr>
        <w:t>,</w:t>
      </w:r>
      <w:r w:rsidRPr="009F031B">
        <w:rPr>
          <w:rFonts w:ascii="GHEA Grapalat" w:hAnsi="GHEA Grapalat"/>
          <w:i/>
        </w:rPr>
        <w:t xml:space="preserve"> то из настоящего абзаца исключаются слова "или гарантии, предоставленные банками "</w:t>
      </w:r>
      <w:r w:rsidRPr="009F031B">
        <w:rPr>
          <w:rFonts w:ascii="Cambria Math" w:hAnsi="Cambria Math" w:cs="Cambria Math"/>
          <w:i/>
        </w:rPr>
        <w:t>․</w:t>
      </w:r>
    </w:p>
    <w:p w:rsidR="00055FCF" w:rsidRPr="009F031B" w:rsidRDefault="00055FCF" w:rsidP="00055FCF">
      <w:pPr>
        <w:pStyle w:val="FootnoteText"/>
        <w:jc w:val="both"/>
        <w:rPr>
          <w:rFonts w:ascii="GHEA Grapalat" w:hAnsi="GHEA Grapalat"/>
          <w:i/>
        </w:rPr>
      </w:pPr>
      <w:r w:rsidRPr="009F031B">
        <w:rPr>
          <w:rFonts w:ascii="GHEA Grapalat" w:hAnsi="GHEA Grapalat"/>
          <w:i/>
        </w:rPr>
        <w:t xml:space="preserve">- не превышает </w:t>
      </w:r>
      <w:r w:rsidR="00D532B5" w:rsidRPr="00D532B5">
        <w:rPr>
          <w:rFonts w:ascii="GHEA Grapalat" w:hAnsi="GHEA Grapalat"/>
          <w:i/>
        </w:rPr>
        <w:t xml:space="preserve">восьмидесятикратный </w:t>
      </w:r>
      <w:r w:rsidRPr="009F031B">
        <w:rPr>
          <w:rFonts w:ascii="GHEA Grapalat" w:hAnsi="GHEA Grapalat"/>
          <w:i/>
        </w:rPr>
        <w:t>размер базовой единицы закупок, но более двадцатипятикратного или менее двадцатипятикратного размера, то из настоящего абзаца исключаются слова " соглашения о неустойке (приложение 4</w:t>
      </w:r>
      <w:r w:rsidRPr="00D532B5">
        <w:rPr>
          <w:rFonts w:ascii="GHEA Grapalat" w:hAnsi="GHEA Grapalat"/>
          <w:i/>
        </w:rPr>
        <w:t>․</w:t>
      </w:r>
      <w:r w:rsidRPr="009F031B">
        <w:rPr>
          <w:rFonts w:ascii="GHEA Grapalat" w:hAnsi="GHEA Grapalat"/>
          <w:i/>
        </w:rPr>
        <w:t xml:space="preserve">2) </w:t>
      </w:r>
      <w:r w:rsidRPr="00D532B5">
        <w:rPr>
          <w:rFonts w:ascii="GHEA Grapalat" w:hAnsi="GHEA Grapalat"/>
          <w:i/>
        </w:rPr>
        <w:t>или</w:t>
      </w:r>
      <w:r w:rsidRPr="009F031B">
        <w:rPr>
          <w:rFonts w:ascii="GHEA Grapalat" w:hAnsi="GHEA Grapalat"/>
          <w:i/>
        </w:rPr>
        <w:t xml:space="preserve">", </w:t>
      </w:r>
      <w:r w:rsidRPr="00D532B5">
        <w:rPr>
          <w:rFonts w:ascii="GHEA Grapalat" w:hAnsi="GHEA Grapalat"/>
          <w:i/>
        </w:rPr>
        <w:t>а</w:t>
      </w:r>
      <w:r w:rsidRPr="009F031B">
        <w:rPr>
          <w:rFonts w:ascii="GHEA Grapalat" w:hAnsi="GHEA Grapalat"/>
          <w:i/>
        </w:rPr>
        <w:t xml:space="preserve"> </w:t>
      </w:r>
      <w:r w:rsidRPr="00D532B5">
        <w:rPr>
          <w:rFonts w:ascii="GHEA Grapalat" w:hAnsi="GHEA Grapalat"/>
          <w:i/>
        </w:rPr>
        <w:t>число</w:t>
      </w:r>
      <w:r w:rsidRPr="009F031B">
        <w:rPr>
          <w:rFonts w:ascii="GHEA Grapalat" w:hAnsi="GHEA Grapalat"/>
          <w:i/>
        </w:rPr>
        <w:t xml:space="preserve"> " 20 "</w:t>
      </w:r>
      <w:r w:rsidRPr="00D532B5">
        <w:rPr>
          <w:rFonts w:ascii="GHEA Grapalat" w:hAnsi="GHEA Grapalat"/>
          <w:i/>
        </w:rPr>
        <w:t>заменяется</w:t>
      </w:r>
      <w:r w:rsidRPr="009F031B">
        <w:rPr>
          <w:rFonts w:ascii="GHEA Grapalat" w:hAnsi="GHEA Grapalat"/>
          <w:i/>
        </w:rPr>
        <w:t xml:space="preserve"> </w:t>
      </w:r>
      <w:r w:rsidRPr="00D532B5">
        <w:rPr>
          <w:rFonts w:ascii="GHEA Grapalat" w:hAnsi="GHEA Grapalat"/>
          <w:i/>
        </w:rPr>
        <w:t>числом</w:t>
      </w:r>
      <w:r w:rsidRPr="009F031B">
        <w:rPr>
          <w:rFonts w:ascii="GHEA Grapalat" w:hAnsi="GHEA Grapalat"/>
          <w:i/>
        </w:rPr>
        <w:t xml:space="preserve"> "90".</w:t>
      </w:r>
    </w:p>
    <w:p w:rsidR="00055FCF" w:rsidRPr="009F031B" w:rsidRDefault="00055FCF" w:rsidP="00055FCF">
      <w:pPr>
        <w:pStyle w:val="FootnoteText"/>
        <w:jc w:val="both"/>
        <w:rPr>
          <w:rFonts w:ascii="GHEA Grapalat" w:hAnsi="GHEA Grapalat"/>
          <w:i/>
        </w:rPr>
      </w:pPr>
      <w:r w:rsidRPr="009F031B">
        <w:rPr>
          <w:rFonts w:ascii="GHEA Grapalat" w:hAnsi="GHEA Grapalat"/>
          <w:i/>
        </w:rPr>
        <w:t xml:space="preserve">- превышает </w:t>
      </w:r>
      <w:r w:rsidR="00D532B5" w:rsidRPr="00D532B5">
        <w:rPr>
          <w:rFonts w:ascii="GHEA Grapalat" w:hAnsi="GHEA Grapalat"/>
          <w:i/>
        </w:rPr>
        <w:t>восьмидесятикратный</w:t>
      </w:r>
      <w:r w:rsidRPr="009F031B">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CD2651" w:rsidRPr="00D532B5" w:rsidRDefault="00055FCF">
      <w:pPr>
        <w:rPr>
          <w:rFonts w:ascii="GHEA Grapalat" w:hAnsi="GHEA Grapalat"/>
          <w:i/>
          <w:sz w:val="20"/>
          <w:szCs w:val="20"/>
        </w:rPr>
      </w:pPr>
      <w:r w:rsidRPr="00D532B5">
        <w:rPr>
          <w:rFonts w:ascii="GHEA Grapalat" w:hAnsi="GHEA Grapalat"/>
          <w:i/>
          <w:sz w:val="20"/>
          <w:szCs w:val="20"/>
        </w:rPr>
        <w:t xml:space="preserve">  </w:t>
      </w:r>
    </w:p>
    <w:p w:rsidR="00816D27" w:rsidRDefault="00816D27">
      <w:pPr>
        <w:rPr>
          <w:rFonts w:ascii="GHEA Grapalat" w:hAnsi="GHEA Grapalat" w:cs="Sylfaen"/>
        </w:rPr>
      </w:pPr>
      <w:r>
        <w:rPr>
          <w:rFonts w:ascii="GHEA Grapalat" w:hAnsi="GHEA Grapalat" w:cs="Sylfaen"/>
        </w:rPr>
        <w:br w:type="page"/>
      </w:r>
    </w:p>
    <w:p w:rsidR="00CD2651" w:rsidRPr="00D646C7" w:rsidRDefault="00CD2651" w:rsidP="00CD2651">
      <w:pPr>
        <w:widowControl w:val="0"/>
        <w:tabs>
          <w:tab w:val="left" w:pos="1276"/>
        </w:tabs>
        <w:spacing w:after="160"/>
        <w:ind w:firstLine="567"/>
        <w:jc w:val="both"/>
        <w:rPr>
          <w:rFonts w:ascii="Cambria Math" w:hAnsi="Cambria Math" w:cs="Sylfaen"/>
          <w:lang w:val="hy-AM"/>
        </w:rPr>
      </w:pPr>
      <w:r w:rsidRPr="00853D2D">
        <w:rPr>
          <w:rFonts w:ascii="GHEA Grapalat" w:hAnsi="GHEA Grapalat" w:cs="Sylfaen"/>
        </w:rPr>
        <w:lastRenderedPageBreak/>
        <w:t xml:space="preserve">Обеспечение квалификации в виде </w:t>
      </w:r>
      <w:r w:rsidR="00CF4708">
        <w:rPr>
          <w:rFonts w:ascii="GHEA Grapalat" w:hAnsi="GHEA Grapalat" w:cs="Sylfaen"/>
        </w:rPr>
        <w:t xml:space="preserve">банковской </w:t>
      </w:r>
      <w:r w:rsidRPr="00853D2D">
        <w:rPr>
          <w:rFonts w:ascii="GHEA Grapalat" w:hAnsi="GHEA Grapalat" w:cs="Sylfaen"/>
        </w:rPr>
        <w:t xml:space="preserve">гарантии отобранный участник представляет согласно приложению 4 </w:t>
      </w:r>
      <w:r w:rsidR="00D646C7">
        <w:rPr>
          <w:rFonts w:ascii="Cambria Math" w:hAnsi="Cambria Math" w:cs="Sylfaen"/>
          <w:lang w:val="hy-AM"/>
        </w:rPr>
        <w:t>․</w:t>
      </w:r>
    </w:p>
    <w:p w:rsidR="00786738" w:rsidRPr="00707948" w:rsidRDefault="00786738" w:rsidP="0078673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DC7702" w:rsidRPr="007E6A7A">
        <w:rPr>
          <w:rFonts w:ascii="GHEA Grapalat" w:hAnsi="GHEA Grapalat" w:cs="Sylfaen"/>
        </w:rPr>
        <w:t xml:space="preserve">, </w:t>
      </w:r>
      <w:r w:rsidR="00DC7702">
        <w:rPr>
          <w:rFonts w:ascii="GHEA Grapalat" w:hAnsi="GHEA Grapalat" w:cs="Sylfaen"/>
          <w:lang w:val="hy-AM"/>
        </w:rPr>
        <w:t>если выполнение контракта (соглашения) не является поэтапным</w:t>
      </w:r>
      <w:r w:rsidR="007E6A7A">
        <w:rPr>
          <w:rFonts w:ascii="GHEA Grapalat" w:hAnsi="GHEA Grapalat" w:cs="Sylfaen"/>
        </w:rPr>
        <w:t>.</w:t>
      </w:r>
    </w:p>
    <w:p w:rsidR="002406D8" w:rsidRPr="00853D2D" w:rsidRDefault="002406D8" w:rsidP="00B46D58">
      <w:pPr>
        <w:widowControl w:val="0"/>
        <w:tabs>
          <w:tab w:val="left" w:pos="1276"/>
        </w:tabs>
        <w:spacing w:after="160"/>
        <w:ind w:firstLine="567"/>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rsidR="00366C4E" w:rsidRPr="00853D2D" w:rsidRDefault="00030D40" w:rsidP="00B46D58">
      <w:pPr>
        <w:widowControl w:val="0"/>
        <w:tabs>
          <w:tab w:val="left" w:pos="1276"/>
        </w:tabs>
        <w:spacing w:after="160"/>
        <w:ind w:firstLine="567"/>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 (Приложение 5)</w:t>
      </w:r>
      <w:r w:rsidR="00375E5E" w:rsidRPr="00853D2D">
        <w:rPr>
          <w:rFonts w:ascii="GHEA Grapalat" w:hAnsi="GHEA Grapalat"/>
        </w:rPr>
        <w:t xml:space="preserve"> или наличных денег</w:t>
      </w:r>
      <w:r w:rsidR="00C019F8" w:rsidRPr="00853D2D">
        <w:rPr>
          <w:rStyle w:val="FootnoteReference"/>
          <w:rFonts w:ascii="GHEA Grapalat" w:hAnsi="GHEA Grapalat"/>
        </w:rPr>
        <w:footnoteReference w:customMarkFollows="1" w:id="5"/>
        <w:t>12</w:t>
      </w:r>
      <w:r w:rsidR="00375E5E" w:rsidRPr="00853D2D">
        <w:rPr>
          <w:rFonts w:ascii="GHEA Grapalat" w:hAnsi="GHEA Grapalat"/>
        </w:rPr>
        <w:t>.</w:t>
      </w:r>
    </w:p>
    <w:p w:rsidR="00E969ED" w:rsidRPr="00DC30CC" w:rsidRDefault="00740EF5"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963991">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lastRenderedPageBreak/>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rsidR="0074650E" w:rsidRDefault="0074650E" w:rsidP="0074650E">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004B08">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004B08">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004B08">
        <w:rPr>
          <w:rFonts w:ascii="GHEA Grapalat" w:hAnsi="GHEA Grapalat"/>
        </w:rPr>
        <w:t>пяти</w:t>
      </w:r>
      <w:r w:rsidR="00004B08"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вылаты </w:t>
      </w:r>
      <w:r w:rsidRPr="00F2342B">
        <w:rPr>
          <w:rFonts w:ascii="GHEA Grapalat" w:hAnsi="GHEA Grapalat"/>
        </w:rPr>
        <w:t>обеспечения. Если требование о выплате обеспечения отклоняется банком</w:t>
      </w:r>
      <w:r w:rsidR="00084BA4" w:rsidRPr="00F2342B">
        <w:rPr>
          <w:rFonts w:ascii="GHEA Grapalat" w:hAnsi="GHEA Grapalat"/>
        </w:rPr>
        <w:t xml:space="preserve"> или Министерством Финансов РА</w:t>
      </w:r>
      <w:r w:rsidRPr="00F2342B">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84BA4" w:rsidRPr="00F2342B">
        <w:rPr>
          <w:rFonts w:ascii="GHEA Grapalat" w:hAnsi="GHEA Grapalat"/>
        </w:rPr>
        <w:t>письменно</w:t>
      </w:r>
      <w:r w:rsidRPr="00F2342B">
        <w:rPr>
          <w:rFonts w:ascii="GHEA Grapalat" w:hAnsi="GHEA Grapalat"/>
        </w:rPr>
        <w:t>в течение двух рабочих дней после получения</w:t>
      </w:r>
      <w:r w:rsidRPr="0074650E">
        <w:rPr>
          <w:rFonts w:ascii="GHEA Grapalat" w:hAnsi="GHEA Grapalat"/>
        </w:rPr>
        <w:t xml:space="preserve"> отказа.</w:t>
      </w:r>
    </w:p>
    <w:p w:rsidR="00004B08" w:rsidRPr="00F2342B"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00004B08" w:rsidRPr="00F2342B">
        <w:rPr>
          <w:rFonts w:ascii="GHEA Grapalat" w:hAnsi="GHEA Grapalat"/>
        </w:rPr>
        <w:t xml:space="preserve">10.8 </w:t>
      </w:r>
      <w:r w:rsidR="00004B08" w:rsidRPr="00F2342B">
        <w:rPr>
          <w:rFonts w:ascii="GHEA Grapalat" w:hAnsi="GHEA Grapalat" w:hint="eastAsia"/>
        </w:rPr>
        <w:t>О</w:t>
      </w:r>
      <w:r w:rsidR="00004B08" w:rsidRPr="00F2342B">
        <w:rPr>
          <w:rFonts w:ascii="GHEA Grapalat" w:hAnsi="GHEA Grapalat"/>
        </w:rPr>
        <w:t xml:space="preserve"> </w:t>
      </w:r>
      <w:r w:rsidR="00004B08" w:rsidRPr="00F2342B">
        <w:rPr>
          <w:rFonts w:ascii="GHEA Grapalat" w:hAnsi="GHEA Grapalat" w:hint="eastAsia"/>
        </w:rPr>
        <w:t>возврате</w:t>
      </w:r>
      <w:r w:rsidR="00004B08" w:rsidRPr="00F2342B">
        <w:rPr>
          <w:rFonts w:ascii="GHEA Grapalat" w:hAnsi="GHEA Grapalat"/>
        </w:rPr>
        <w:t xml:space="preserve"> </w:t>
      </w:r>
      <w:r w:rsidR="00004B08" w:rsidRPr="00F2342B">
        <w:rPr>
          <w:rFonts w:ascii="GHEA Grapalat" w:hAnsi="GHEA Grapalat" w:hint="eastAsia"/>
        </w:rPr>
        <w:t>обеспечения</w:t>
      </w:r>
      <w:r w:rsidR="00004B08" w:rsidRPr="00F2342B">
        <w:rPr>
          <w:rFonts w:ascii="GHEA Grapalat" w:hAnsi="GHEA Grapalat"/>
        </w:rPr>
        <w:t xml:space="preserve"> </w:t>
      </w:r>
      <w:r w:rsidR="00004B08" w:rsidRPr="00F2342B">
        <w:rPr>
          <w:rFonts w:ascii="GHEA Grapalat" w:hAnsi="GHEA Grapalat" w:hint="eastAsia"/>
        </w:rPr>
        <w:t>договора</w:t>
      </w:r>
      <w:r w:rsidR="00004B08" w:rsidRPr="00F2342B">
        <w:rPr>
          <w:rFonts w:ascii="GHEA Grapalat" w:hAnsi="GHEA Grapalat"/>
        </w:rPr>
        <w:t xml:space="preserve"> </w:t>
      </w:r>
      <w:r w:rsidR="00004B08" w:rsidRPr="00F2342B">
        <w:rPr>
          <w:rFonts w:ascii="GHEA Grapalat" w:hAnsi="GHEA Grapalat" w:hint="eastAsia"/>
        </w:rPr>
        <w:t>или</w:t>
      </w:r>
      <w:r w:rsidR="00004B08" w:rsidRPr="00F2342B">
        <w:rPr>
          <w:rFonts w:ascii="GHEA Grapalat" w:hAnsi="GHEA Grapalat"/>
        </w:rPr>
        <w:t xml:space="preserve"> </w:t>
      </w:r>
      <w:r w:rsidR="00004B08" w:rsidRPr="00F2342B">
        <w:rPr>
          <w:rFonts w:ascii="GHEA Grapalat" w:hAnsi="GHEA Grapalat" w:hint="eastAsia"/>
        </w:rPr>
        <w:t>квалификации</w:t>
      </w:r>
      <w:r w:rsidR="00004B08" w:rsidRPr="00F2342B">
        <w:rPr>
          <w:rFonts w:ascii="GHEA Grapalat" w:hAnsi="GHEA Grapalat"/>
        </w:rPr>
        <w:t xml:space="preserve"> </w:t>
      </w:r>
      <w:r w:rsidR="00004B08" w:rsidRPr="00F2342B">
        <w:rPr>
          <w:rFonts w:ascii="GHEA Grapalat" w:hAnsi="GHEA Grapalat" w:hint="eastAsia"/>
        </w:rPr>
        <w:t>руководитель</w:t>
      </w:r>
      <w:r w:rsidR="00004B08" w:rsidRPr="00F2342B">
        <w:rPr>
          <w:rFonts w:ascii="GHEA Grapalat" w:hAnsi="GHEA Grapalat"/>
        </w:rPr>
        <w:t xml:space="preserve"> </w:t>
      </w:r>
      <w:r w:rsidR="00004B08" w:rsidRPr="00F2342B">
        <w:rPr>
          <w:rFonts w:ascii="GHEA Grapalat" w:hAnsi="GHEA Grapalat" w:hint="eastAsia"/>
        </w:rPr>
        <w:t>заказчика</w:t>
      </w:r>
      <w:r w:rsidR="00004B08" w:rsidRPr="00F2342B">
        <w:rPr>
          <w:rFonts w:ascii="GHEA Grapalat" w:hAnsi="GHEA Grapalat"/>
        </w:rPr>
        <w:t xml:space="preserve"> </w:t>
      </w:r>
      <w:r w:rsidR="00004B08" w:rsidRPr="00F2342B">
        <w:rPr>
          <w:rFonts w:ascii="GHEA Grapalat" w:hAnsi="GHEA Grapalat" w:hint="eastAsia"/>
        </w:rPr>
        <w:t>уведомляет</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письменной</w:t>
      </w:r>
      <w:r w:rsidR="00004B08" w:rsidRPr="00F2342B">
        <w:rPr>
          <w:rFonts w:ascii="GHEA Grapalat" w:hAnsi="GHEA Grapalat"/>
        </w:rPr>
        <w:t xml:space="preserve"> </w:t>
      </w:r>
      <w:r w:rsidR="00004B08" w:rsidRPr="00F2342B">
        <w:rPr>
          <w:rFonts w:ascii="GHEA Grapalat" w:hAnsi="GHEA Grapalat" w:hint="eastAsia"/>
        </w:rPr>
        <w:t>форме</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течение</w:t>
      </w:r>
      <w:r w:rsidR="00004B08" w:rsidRPr="00F2342B">
        <w:rPr>
          <w:rFonts w:ascii="GHEA Grapalat" w:hAnsi="GHEA Grapalat"/>
        </w:rPr>
        <w:t xml:space="preserve"> </w:t>
      </w:r>
      <w:r w:rsidR="00004B08" w:rsidRPr="00F2342B">
        <w:rPr>
          <w:rFonts w:ascii="GHEA Grapalat" w:hAnsi="GHEA Grapalat" w:hint="eastAsia"/>
        </w:rPr>
        <w:t>пяти</w:t>
      </w:r>
      <w:r w:rsidR="00004B08" w:rsidRPr="00F2342B">
        <w:rPr>
          <w:rFonts w:ascii="GHEA Grapalat" w:hAnsi="GHEA Grapalat"/>
        </w:rPr>
        <w:t xml:space="preserve"> </w:t>
      </w:r>
      <w:r w:rsidR="00004B08" w:rsidRPr="00F2342B">
        <w:rPr>
          <w:rFonts w:ascii="GHEA Grapalat" w:hAnsi="GHEA Grapalat" w:hint="eastAsia"/>
        </w:rPr>
        <w:t>рабочих</w:t>
      </w:r>
      <w:r w:rsidR="00004B08" w:rsidRPr="00F2342B">
        <w:rPr>
          <w:rFonts w:ascii="GHEA Grapalat" w:hAnsi="GHEA Grapalat"/>
        </w:rPr>
        <w:t xml:space="preserve"> </w:t>
      </w:r>
      <w:r w:rsidR="00004B08" w:rsidRPr="00F2342B">
        <w:rPr>
          <w:rFonts w:ascii="GHEA Grapalat" w:hAnsi="GHEA Grapalat" w:hint="eastAsia"/>
        </w:rPr>
        <w:t>дней</w:t>
      </w:r>
      <w:r w:rsidR="00004B08" w:rsidRPr="00F2342B">
        <w:rPr>
          <w:rFonts w:ascii="GHEA Grapalat" w:hAnsi="GHEA Grapalat"/>
        </w:rPr>
        <w:t xml:space="preserve">, </w:t>
      </w:r>
      <w:r w:rsidR="00004B08" w:rsidRPr="00F2342B">
        <w:rPr>
          <w:rFonts w:ascii="GHEA Grapalat" w:hAnsi="GHEA Grapalat" w:hint="eastAsia"/>
        </w:rPr>
        <w:t>следующих</w:t>
      </w:r>
      <w:r w:rsidR="00004B08" w:rsidRPr="00F2342B">
        <w:rPr>
          <w:rFonts w:ascii="GHEA Grapalat" w:hAnsi="GHEA Grapalat"/>
        </w:rPr>
        <w:t xml:space="preserve"> </w:t>
      </w:r>
      <w:r w:rsidR="00004B08" w:rsidRPr="00F2342B">
        <w:rPr>
          <w:rFonts w:ascii="GHEA Grapalat" w:hAnsi="GHEA Grapalat" w:hint="eastAsia"/>
        </w:rPr>
        <w:t>за</w:t>
      </w:r>
      <w:r w:rsidR="00004B08" w:rsidRPr="00F2342B">
        <w:rPr>
          <w:rFonts w:ascii="GHEA Grapalat" w:hAnsi="GHEA Grapalat"/>
        </w:rPr>
        <w:t xml:space="preserve"> </w:t>
      </w:r>
      <w:r w:rsidR="003333FB" w:rsidRPr="00F2342B">
        <w:rPr>
          <w:rFonts w:ascii="GHEA Grapalat" w:hAnsi="GHEA Grapalat"/>
        </w:rPr>
        <w:t>днем возникновения основания возврата обеспечения</w:t>
      </w:r>
      <w:r w:rsidR="003333FB" w:rsidRPr="00F2342B" w:rsidDel="00960F8B">
        <w:rPr>
          <w:rFonts w:ascii="GHEA Grapalat" w:hAnsi="GHEA Grapalat"/>
        </w:rPr>
        <w:t xml:space="preserve"> </w:t>
      </w:r>
      <w:r w:rsidR="003333FB" w:rsidRPr="00F2342B">
        <w:rPr>
          <w:rFonts w:ascii="GHEA Grapalat" w:hAnsi="GHEA Grapalat"/>
        </w:rPr>
        <w:t>уведомляет;</w:t>
      </w:r>
      <w:r w:rsidR="00004B08" w:rsidRPr="00F2342B">
        <w:rPr>
          <w:rFonts w:ascii="GHEA Grapalat" w:hAnsi="GHEA Grapalat"/>
        </w:rPr>
        <w:t>:</w:t>
      </w:r>
    </w:p>
    <w:p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00D73841" w:rsidRPr="00F2342B">
        <w:rPr>
          <w:rFonts w:ascii="GHEA Grapalat" w:hAnsi="GHEA Grapalat" w:hint="eastAsia"/>
        </w:rPr>
        <w:t>представлен</w:t>
      </w:r>
      <w:r w:rsidR="00D73841"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2807DD" w:rsidRDefault="00004B08" w:rsidP="00F2342B">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E5A9F">
        <w:rPr>
          <w:rStyle w:val="FootnoteReference"/>
          <w:rFonts w:ascii="GHEA Grapalat" w:hAnsi="GHEA Grapalat"/>
        </w:rPr>
        <w:footnoteReference w:customMarkFollows="1" w:id="6"/>
        <w:t>13</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w:t>
      </w:r>
      <w:r w:rsidRPr="009044F1">
        <w:rPr>
          <w:rFonts w:ascii="GHEA Grapalat" w:hAnsi="GHEA Grapalat"/>
        </w:rPr>
        <w:lastRenderedPageBreak/>
        <w:t xml:space="preserve">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lastRenderedPageBreak/>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w:t>
      </w:r>
      <w:r w:rsidRPr="00570BBD">
        <w:rPr>
          <w:rFonts w:ascii="GHEA Grapalat" w:hAnsi="GHEA Grapalat"/>
        </w:rPr>
        <w:lastRenderedPageBreak/>
        <w:t>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B507C7" w:rsidRDefault="00096865" w:rsidP="00B46D58">
      <w:pPr>
        <w:pStyle w:val="BodyText"/>
        <w:widowControl w:val="0"/>
        <w:spacing w:after="160"/>
        <w:jc w:val="center"/>
        <w:rPr>
          <w:rFonts w:ascii="GHEA Grapalat" w:hAnsi="GHEA Grapalat"/>
          <w:b/>
        </w:rPr>
      </w:pPr>
      <w:r w:rsidRPr="00B507C7">
        <w:rPr>
          <w:rFonts w:ascii="GHEA Grapalat" w:hAnsi="GHEA Grapalat"/>
          <w:b/>
        </w:rPr>
        <w:t>ИНСТРУКЦИЯ</w:t>
      </w:r>
      <w:r w:rsidR="00191D27" w:rsidRPr="00B507C7">
        <w:rPr>
          <w:rFonts w:ascii="GHEA Grapalat" w:hAnsi="GHEA Grapalat"/>
          <w:b/>
        </w:rPr>
        <w:t xml:space="preserve"> </w:t>
      </w:r>
      <w:r w:rsidRPr="00B507C7">
        <w:rPr>
          <w:rFonts w:ascii="GHEA Grapalat" w:hAnsi="GHEA Grapalat"/>
          <w:b/>
        </w:rPr>
        <w:t xml:space="preserve">ПО СОСТАВЛЕНИЮ </w:t>
      </w:r>
      <w:r w:rsidR="00191D27" w:rsidRPr="00B507C7">
        <w:rPr>
          <w:rFonts w:ascii="GHEA Grapalat" w:hAnsi="GHEA Grapalat"/>
          <w:b/>
        </w:rPr>
        <w:br/>
      </w:r>
      <w:r w:rsidRPr="00B507C7">
        <w:rPr>
          <w:rFonts w:ascii="GHEA Grapalat" w:hAnsi="GHEA Grapalat"/>
          <w:b/>
        </w:rPr>
        <w:t xml:space="preserve">ЗАЯВКИ НА </w:t>
      </w:r>
      <w:r w:rsidR="00663926" w:rsidRPr="00B507C7">
        <w:rPr>
          <w:rFonts w:ascii="Sylfaen" w:hAnsi="Sylfaen"/>
        </w:rPr>
        <w:t>ЗАПРОСЕ КОТИРОВОК</w:t>
      </w:r>
    </w:p>
    <w:p w:rsidR="00096865" w:rsidRPr="00B507C7"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B507C7">
        <w:rPr>
          <w:rFonts w:ascii="GHEA Grapalat" w:hAnsi="GHEA Grapalat"/>
          <w:b/>
        </w:rPr>
        <w:t>1. ОБЩИЕ</w:t>
      </w:r>
      <w:r w:rsidRPr="009044F1">
        <w:rPr>
          <w:rFonts w:ascii="GHEA Grapalat" w:hAnsi="GHEA Grapalat"/>
          <w:b/>
        </w:rPr>
        <w:t xml:space="preserve">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7"/>
        <w:t>14</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1E44A8">
        <w:rPr>
          <w:rFonts w:ascii="GHEA Grapalat" w:hAnsi="GHEA Grapalat"/>
        </w:rPr>
        <w:t>оригинал</w:t>
      </w:r>
      <w:r w:rsidRPr="00B138F3">
        <w:rPr>
          <w:rFonts w:ascii="GHEA Grapalat" w:hAnsi="GHEA Grapalat"/>
        </w:rPr>
        <w:t xml:space="preserve"> документа, удостоверяющего опла</w:t>
      </w:r>
      <w:r w:rsidR="001E44A8">
        <w:rPr>
          <w:rFonts w:ascii="GHEA Grapalat" w:hAnsi="GHEA Grapalat"/>
        </w:rPr>
        <w:t>ту наличных денег, или оригинал</w:t>
      </w:r>
      <w:r w:rsidRPr="00B138F3">
        <w:rPr>
          <w:rFonts w:ascii="GHEA Grapalat" w:hAnsi="GHEA Grapalat"/>
        </w:rPr>
        <w:t xml:space="preserve"> банковской гарантии.</w:t>
      </w:r>
      <w:r w:rsidR="001E44A8">
        <w:rPr>
          <w:rStyle w:val="FootnoteReference"/>
          <w:rFonts w:ascii="GHEA Grapalat" w:hAnsi="GHEA Grapalat"/>
        </w:rPr>
        <w:t xml:space="preserve"> </w:t>
      </w:r>
      <w:r w:rsidR="003B14AF">
        <w:rPr>
          <w:rStyle w:val="FootnoteReference"/>
          <w:rFonts w:ascii="GHEA Grapalat" w:hAnsi="GHEA Grapalat"/>
        </w:rPr>
        <w:footnoteReference w:customMarkFollows="1" w:id="8"/>
        <w:t>15</w:t>
      </w:r>
    </w:p>
    <w:p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9044F1">
        <w:rPr>
          <w:rFonts w:ascii="GHEA Grapalat" w:hAnsi="GHEA Grapalat"/>
        </w:rPr>
        <w:lastRenderedPageBreak/>
        <w:t>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w:t>
      </w:r>
      <w:r w:rsidR="00967E06">
        <w:rPr>
          <w:rFonts w:ascii="GHEA Grapalat" w:hAnsi="GHEA Grapalat"/>
          <w:lang w:val="hy-AM"/>
        </w:rPr>
        <w:t>2</w:t>
      </w:r>
      <w:r w:rsidRPr="002658C9">
        <w:rPr>
          <w:rFonts w:ascii="GHEA Grapalat" w:hAnsi="GHEA Grapalat"/>
        </w:rPr>
        <w:t>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B507C7" w:rsidRDefault="00B2572B" w:rsidP="00B46D58">
      <w:pPr>
        <w:pStyle w:val="norm"/>
        <w:widowControl w:val="0"/>
        <w:spacing w:after="160" w:line="240" w:lineRule="auto"/>
        <w:ind w:firstLine="284"/>
        <w:jc w:val="right"/>
        <w:rPr>
          <w:rFonts w:ascii="GHEA Grapalat" w:hAnsi="GHEA Grapalat" w:cs="Arial"/>
          <w:b/>
          <w:sz w:val="24"/>
          <w:szCs w:val="24"/>
        </w:rPr>
      </w:pPr>
      <w:r w:rsidRPr="00B507C7">
        <w:rPr>
          <w:rFonts w:ascii="GHEA Grapalat" w:hAnsi="GHEA Grapalat"/>
          <w:b/>
          <w:sz w:val="24"/>
          <w:szCs w:val="24"/>
        </w:rPr>
        <w:lastRenderedPageBreak/>
        <w:t>Приложение № 1</w:t>
      </w:r>
    </w:p>
    <w:p w:rsidR="00B2572B" w:rsidRPr="00B507C7" w:rsidRDefault="00B2572B" w:rsidP="00B46D58">
      <w:pPr>
        <w:pStyle w:val="BodyTextIndent3"/>
        <w:widowControl w:val="0"/>
        <w:spacing w:after="160" w:line="240" w:lineRule="auto"/>
        <w:jc w:val="right"/>
        <w:rPr>
          <w:rFonts w:ascii="GHEA Grapalat" w:hAnsi="GHEA Grapalat" w:cs="Arial"/>
          <w:b/>
          <w:sz w:val="24"/>
          <w:szCs w:val="24"/>
        </w:rPr>
      </w:pPr>
      <w:r w:rsidRPr="00B507C7">
        <w:rPr>
          <w:rFonts w:ascii="GHEA Grapalat" w:hAnsi="GHEA Grapalat"/>
          <w:b/>
          <w:sz w:val="24"/>
          <w:szCs w:val="24"/>
        </w:rPr>
        <w:t xml:space="preserve">к Приглашению на </w:t>
      </w:r>
      <w:r w:rsidR="00663926" w:rsidRPr="00B507C7">
        <w:rPr>
          <w:rFonts w:ascii="Sylfaen" w:hAnsi="Sylfaen"/>
          <w:sz w:val="24"/>
          <w:szCs w:val="24"/>
        </w:rPr>
        <w:t>ЗАПРОСЕ КОТИРОВОК</w:t>
      </w:r>
      <w:r w:rsidR="00123294" w:rsidRPr="00B507C7">
        <w:rPr>
          <w:rFonts w:ascii="GHEA Grapalat" w:hAnsi="GHEA Grapalat" w:cs="Arial"/>
          <w:b/>
          <w:sz w:val="24"/>
          <w:szCs w:val="24"/>
        </w:rPr>
        <w:br/>
      </w:r>
      <w:r w:rsidRPr="00B507C7">
        <w:rPr>
          <w:rFonts w:ascii="GHEA Grapalat" w:hAnsi="GHEA Grapalat"/>
          <w:b/>
          <w:sz w:val="24"/>
          <w:szCs w:val="24"/>
        </w:rPr>
        <w:t xml:space="preserve">под кодом </w:t>
      </w:r>
      <w:r w:rsidR="00A85618" w:rsidRPr="00B507C7">
        <w:rPr>
          <w:rFonts w:ascii="GHEA Grapalat" w:hAnsi="GHEA Grapalat"/>
          <w:sz w:val="24"/>
          <w:szCs w:val="24"/>
        </w:rPr>
        <w:t xml:space="preserve">ԵԷՊԱ-ԳՀԾՁԲ-26/01     </w:t>
      </w:r>
    </w:p>
    <w:p w:rsidR="00B2572B" w:rsidRPr="00B507C7" w:rsidRDefault="00B2572B" w:rsidP="00B46D58">
      <w:pPr>
        <w:widowControl w:val="0"/>
        <w:spacing w:after="120"/>
        <w:jc w:val="center"/>
        <w:rPr>
          <w:rFonts w:ascii="GHEA Grapalat" w:hAnsi="GHEA Grapalat" w:cs="Sylfaen"/>
          <w:b/>
        </w:rPr>
      </w:pPr>
    </w:p>
    <w:p w:rsidR="00D87B1D" w:rsidRPr="00B507C7" w:rsidRDefault="00D87B1D" w:rsidP="00B46D58">
      <w:pPr>
        <w:widowControl w:val="0"/>
        <w:spacing w:after="120"/>
        <w:jc w:val="center"/>
        <w:rPr>
          <w:rFonts w:ascii="GHEA Grapalat" w:hAnsi="GHEA Grapalat" w:cs="Sylfaen"/>
          <w:b/>
        </w:rPr>
      </w:pPr>
    </w:p>
    <w:p w:rsidR="00B2572B" w:rsidRPr="00B507C7" w:rsidRDefault="00B2572B" w:rsidP="00B46D58">
      <w:pPr>
        <w:widowControl w:val="0"/>
        <w:spacing w:after="160"/>
        <w:jc w:val="center"/>
        <w:rPr>
          <w:rFonts w:ascii="GHEA Grapalat" w:hAnsi="GHEA Grapalat" w:cs="Arial"/>
          <w:b/>
        </w:rPr>
      </w:pPr>
      <w:r w:rsidRPr="00B507C7">
        <w:rPr>
          <w:rFonts w:ascii="GHEA Grapalat" w:hAnsi="GHEA Grapalat"/>
          <w:b/>
        </w:rPr>
        <w:t>ЗАЯВЛЕНИЕ</w:t>
      </w:r>
      <w:r w:rsidR="00350210" w:rsidRPr="00B507C7">
        <w:rPr>
          <w:rFonts w:ascii="GHEA Grapalat" w:hAnsi="GHEA Grapalat"/>
          <w:b/>
        </w:rPr>
        <w:t>-</w:t>
      </w:r>
      <w:r w:rsidR="005A6435" w:rsidRPr="00B507C7">
        <w:rPr>
          <w:rFonts w:ascii="GHEA Grapalat" w:hAnsi="GHEA Grapalat"/>
          <w:b/>
        </w:rPr>
        <w:t xml:space="preserve">  ОБЪЯВЛЕНИЕ </w:t>
      </w:r>
      <w:r w:rsidRPr="00B507C7">
        <w:rPr>
          <w:rFonts w:ascii="GHEA Grapalat" w:hAnsi="GHEA Grapalat"/>
          <w:b/>
        </w:rPr>
        <w:t>*</w:t>
      </w:r>
    </w:p>
    <w:p w:rsidR="00B2572B" w:rsidRPr="00B507C7" w:rsidRDefault="00B2572B" w:rsidP="00B46D58">
      <w:pPr>
        <w:pStyle w:val="Heading6"/>
        <w:keepNext w:val="0"/>
        <w:widowControl w:val="0"/>
        <w:spacing w:after="160"/>
        <w:jc w:val="center"/>
        <w:rPr>
          <w:rFonts w:ascii="GHEA Grapalat" w:hAnsi="GHEA Grapalat" w:cs="Arial"/>
          <w:color w:val="auto"/>
          <w:sz w:val="24"/>
          <w:szCs w:val="24"/>
        </w:rPr>
      </w:pPr>
      <w:r w:rsidRPr="00B507C7">
        <w:rPr>
          <w:rFonts w:ascii="GHEA Grapalat" w:hAnsi="GHEA Grapalat"/>
          <w:color w:val="auto"/>
          <w:sz w:val="24"/>
          <w:szCs w:val="24"/>
        </w:rPr>
        <w:t xml:space="preserve">на участие в </w:t>
      </w:r>
      <w:r w:rsidR="00663926" w:rsidRPr="00B507C7">
        <w:rPr>
          <w:rFonts w:ascii="Sylfaen" w:hAnsi="Sylfaen"/>
          <w:sz w:val="24"/>
          <w:szCs w:val="24"/>
        </w:rPr>
        <w:t>ЗАПРОСЕ КОТИРОВОК</w:t>
      </w:r>
    </w:p>
    <w:p w:rsidR="00B2572B" w:rsidRPr="00B507C7" w:rsidRDefault="00B2572B" w:rsidP="00B46D58">
      <w:pPr>
        <w:widowControl w:val="0"/>
        <w:spacing w:after="120"/>
        <w:jc w:val="center"/>
        <w:rPr>
          <w:rFonts w:ascii="GHEA Grapalat" w:hAnsi="GHEA Grapalat"/>
        </w:rPr>
      </w:pPr>
    </w:p>
    <w:p w:rsidR="00374F4A" w:rsidRPr="00B507C7" w:rsidRDefault="00374F4A" w:rsidP="00B46D58">
      <w:pPr>
        <w:jc w:val="both"/>
        <w:rPr>
          <w:rFonts w:ascii="GHEA Grapalat" w:hAnsi="GHEA Grapalat"/>
        </w:rPr>
      </w:pPr>
      <w:r w:rsidRPr="00B507C7">
        <w:rPr>
          <w:rFonts w:ascii="GHEA Grapalat" w:hAnsi="GHEA Grapalat"/>
        </w:rPr>
        <w:t xml:space="preserve">______________________________________________________________заявляет, что </w:t>
      </w:r>
    </w:p>
    <w:p w:rsidR="00374F4A" w:rsidRPr="00B507C7" w:rsidRDefault="00374F4A" w:rsidP="00B46D58">
      <w:pPr>
        <w:spacing w:after="160"/>
        <w:ind w:left="2694"/>
        <w:jc w:val="both"/>
        <w:rPr>
          <w:rFonts w:ascii="GHEA Grapalat" w:hAnsi="GHEA Grapalat"/>
          <w:sz w:val="16"/>
        </w:rPr>
      </w:pPr>
      <w:r w:rsidRPr="00B507C7">
        <w:rPr>
          <w:rFonts w:ascii="GHEA Grapalat" w:hAnsi="GHEA Grapalat"/>
          <w:sz w:val="16"/>
        </w:rPr>
        <w:t xml:space="preserve">наименование участника </w:t>
      </w:r>
    </w:p>
    <w:p w:rsidR="00374F4A" w:rsidRPr="00B507C7" w:rsidRDefault="00374F4A" w:rsidP="00B46D58">
      <w:pPr>
        <w:jc w:val="both"/>
        <w:rPr>
          <w:rFonts w:ascii="GHEA Grapalat" w:hAnsi="GHEA Grapalat"/>
          <w:u w:val="single"/>
        </w:rPr>
      </w:pPr>
      <w:r w:rsidRPr="00B507C7">
        <w:rPr>
          <w:rFonts w:ascii="GHEA Grapalat" w:hAnsi="GHEA Grapalat"/>
        </w:rPr>
        <w:t>желает участвовать в лоте (лотах)_______________________________ объявленного</w:t>
      </w:r>
    </w:p>
    <w:p w:rsidR="00374F4A" w:rsidRPr="00B507C7" w:rsidRDefault="00374F4A" w:rsidP="00B46D58">
      <w:pPr>
        <w:spacing w:after="160"/>
        <w:ind w:left="4395"/>
        <w:jc w:val="both"/>
        <w:rPr>
          <w:rFonts w:ascii="GHEA Grapalat" w:hAnsi="GHEA Grapalat" w:cs="Sylfaen"/>
          <w:sz w:val="16"/>
        </w:rPr>
      </w:pPr>
      <w:r w:rsidRPr="00B507C7">
        <w:rPr>
          <w:rFonts w:ascii="GHEA Grapalat" w:hAnsi="GHEA Grapalat"/>
          <w:sz w:val="16"/>
        </w:rPr>
        <w:t>номер лота (лотов)</w:t>
      </w:r>
    </w:p>
    <w:p w:rsidR="00374F4A" w:rsidRPr="00B507C7" w:rsidRDefault="00AF1C77" w:rsidP="00B46D58">
      <w:pPr>
        <w:jc w:val="both"/>
        <w:rPr>
          <w:rFonts w:ascii="GHEA Grapalat" w:hAnsi="GHEA Grapalat" w:cs="Sylfaen"/>
        </w:rPr>
      </w:pPr>
      <w:r w:rsidRPr="00B507C7">
        <w:rPr>
          <w:rFonts w:ascii="GHEA Grapalat" w:hAnsi="GHEA Grapalat"/>
          <w:i/>
        </w:rPr>
        <w:t xml:space="preserve">НКО «Историко-археологический заповедник-музей «Эребуни», </w:t>
      </w:r>
      <w:r w:rsidR="00374F4A" w:rsidRPr="00B507C7">
        <w:rPr>
          <w:rFonts w:ascii="GHEA Grapalat" w:hAnsi="GHEA Grapalat"/>
        </w:rPr>
        <w:t xml:space="preserve"> под кодом </w:t>
      </w:r>
      <w:r w:rsidR="00A85618" w:rsidRPr="00B507C7">
        <w:rPr>
          <w:rFonts w:ascii="GHEA Grapalat" w:hAnsi="GHEA Grapalat"/>
        </w:rPr>
        <w:t xml:space="preserve">ԵԷՊԱ-ԳՀԾՁԲ-26/01     </w:t>
      </w:r>
    </w:p>
    <w:p w:rsidR="00374F4A" w:rsidRPr="00B507C7" w:rsidRDefault="00374F4A" w:rsidP="00B46D58">
      <w:pPr>
        <w:spacing w:after="160"/>
        <w:ind w:left="1560"/>
        <w:jc w:val="both"/>
        <w:rPr>
          <w:rFonts w:ascii="GHEA Grapalat" w:hAnsi="GHEA Grapalat"/>
          <w:sz w:val="20"/>
        </w:rPr>
      </w:pPr>
      <w:r w:rsidRPr="00B507C7">
        <w:rPr>
          <w:rFonts w:ascii="GHEA Grapalat" w:hAnsi="GHEA Grapalat"/>
          <w:sz w:val="16"/>
        </w:rPr>
        <w:t>наименование заказчика</w:t>
      </w:r>
    </w:p>
    <w:p w:rsidR="00374F4A" w:rsidRPr="00DA5EA0" w:rsidRDefault="00663926" w:rsidP="00B46D58">
      <w:pPr>
        <w:spacing w:after="160"/>
        <w:jc w:val="both"/>
        <w:rPr>
          <w:rFonts w:ascii="GHEA Grapalat" w:hAnsi="GHEA Grapalat"/>
        </w:rPr>
      </w:pPr>
      <w:r w:rsidRPr="00B507C7">
        <w:rPr>
          <w:rFonts w:ascii="Sylfaen" w:hAnsi="Sylfaen"/>
        </w:rPr>
        <w:t>ЗАПРОСЕ КОТИРОВОК</w:t>
      </w:r>
      <w:r w:rsidRPr="00B507C7">
        <w:rPr>
          <w:rFonts w:ascii="Sylfaen" w:hAnsi="Sylfaen"/>
          <w:i/>
        </w:rPr>
        <w:t xml:space="preserve">  </w:t>
      </w:r>
      <w:r w:rsidR="00374F4A" w:rsidRPr="00B507C7">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B507C7" w:rsidRDefault="009917C0" w:rsidP="00833D4F">
      <w:pPr>
        <w:ind w:firstLine="709"/>
        <w:rPr>
          <w:rFonts w:ascii="GHEA Grapalat" w:hAnsi="GHEA Grapalat"/>
          <w:sz w:val="20"/>
          <w:lang w:val="es-ES"/>
        </w:rPr>
      </w:pPr>
      <w:r w:rsidRPr="00B507C7">
        <w:rPr>
          <w:rFonts w:ascii="GHEA Grapalat" w:hAnsi="GHEA Grapalat" w:cs="Arial"/>
          <w:sz w:val="20"/>
          <w:szCs w:val="20"/>
        </w:rPr>
        <w:t>1</w:t>
      </w:r>
      <w:r w:rsidR="00833D4F" w:rsidRPr="00B507C7">
        <w:rPr>
          <w:rFonts w:ascii="GHEA Grapalat" w:hAnsi="GHEA Grapalat" w:cs="Arial"/>
          <w:sz w:val="20"/>
          <w:szCs w:val="20"/>
          <w:lang w:val="es-ES"/>
        </w:rPr>
        <w:t>)</w:t>
      </w:r>
      <w:r w:rsidR="00833D4F" w:rsidRPr="00B507C7">
        <w:rPr>
          <w:rFonts w:ascii="GHEA Grapalat" w:hAnsi="GHEA Grapalat"/>
          <w:sz w:val="20"/>
          <w:lang w:val="hy-AM"/>
        </w:rPr>
        <w:t xml:space="preserve">  </w:t>
      </w:r>
      <w:r w:rsidR="00833D4F" w:rsidRPr="00B507C7">
        <w:rPr>
          <w:rFonts w:ascii="GHEA Grapalat" w:hAnsi="GHEA Grapalat"/>
          <w:sz w:val="20"/>
          <w:u w:val="single"/>
          <w:lang w:val="hy-AM"/>
        </w:rPr>
        <w:t xml:space="preserve">                                                </w:t>
      </w:r>
      <w:r w:rsidR="00833D4F" w:rsidRPr="00B507C7">
        <w:rPr>
          <w:rFonts w:ascii="GHEA Grapalat" w:hAnsi="GHEA Grapalat"/>
          <w:sz w:val="20"/>
          <w:u w:val="single"/>
          <w:lang w:val="es-ES"/>
        </w:rPr>
        <w:t xml:space="preserve">                         </w:t>
      </w:r>
      <w:r w:rsidR="00833D4F" w:rsidRPr="00B507C7">
        <w:rPr>
          <w:rFonts w:ascii="GHEA Grapalat" w:hAnsi="GHEA Grapalat"/>
          <w:sz w:val="20"/>
          <w:u w:val="single"/>
          <w:lang w:val="hy-AM"/>
        </w:rPr>
        <w:t xml:space="preserve">          </w:t>
      </w:r>
      <w:r w:rsidR="00833D4F" w:rsidRPr="00B507C7">
        <w:rPr>
          <w:rFonts w:ascii="GHEA Grapalat" w:hAnsi="GHEA Grapalat"/>
          <w:sz w:val="20"/>
          <w:u w:val="single"/>
        </w:rPr>
        <w:t xml:space="preserve">и </w:t>
      </w:r>
      <w:r w:rsidR="00833D4F" w:rsidRPr="00B507C7">
        <w:rPr>
          <w:rFonts w:ascii="GHEA Grapalat" w:hAnsi="GHEA Grapalat"/>
          <w:lang w:val="hy-AM"/>
        </w:rPr>
        <w:t>аффилированные</w:t>
      </w:r>
      <w:r w:rsidR="00833D4F" w:rsidRPr="00B507C7">
        <w:rPr>
          <w:rFonts w:ascii="GHEA Grapalat" w:hAnsi="GHEA Grapalat"/>
        </w:rPr>
        <w:t xml:space="preserve"> с ним</w:t>
      </w:r>
      <w:r w:rsidR="00833D4F" w:rsidRPr="00B507C7">
        <w:rPr>
          <w:rFonts w:ascii="GHEA Grapalat" w:hAnsi="GHEA Grapalat"/>
          <w:lang w:val="hy-AM"/>
        </w:rPr>
        <w:t xml:space="preserve"> </w:t>
      </w:r>
    </w:p>
    <w:p w:rsidR="00833D4F" w:rsidRPr="00B507C7" w:rsidRDefault="00833D4F" w:rsidP="00833D4F">
      <w:pPr>
        <w:widowControl w:val="0"/>
        <w:spacing w:after="120"/>
        <w:ind w:left="2835"/>
        <w:rPr>
          <w:rFonts w:ascii="GHEA Grapalat" w:hAnsi="GHEA Grapalat"/>
          <w:sz w:val="16"/>
        </w:rPr>
      </w:pPr>
      <w:r w:rsidRPr="00B507C7">
        <w:rPr>
          <w:rFonts w:ascii="GHEA Grapalat" w:hAnsi="GHEA Grapalat"/>
          <w:sz w:val="20"/>
          <w:lang w:val="hy-AM"/>
        </w:rPr>
        <w:tab/>
      </w:r>
      <w:r w:rsidRPr="00B507C7">
        <w:rPr>
          <w:rFonts w:ascii="GHEA Grapalat" w:hAnsi="GHEA Grapalat"/>
          <w:sz w:val="20"/>
          <w:lang w:val="hy-AM"/>
        </w:rPr>
        <w:tab/>
      </w:r>
      <w:r w:rsidRPr="00B507C7">
        <w:rPr>
          <w:rFonts w:ascii="GHEA Grapalat" w:hAnsi="GHEA Grapalat"/>
          <w:sz w:val="16"/>
        </w:rPr>
        <w:t>наименование участника</w:t>
      </w:r>
    </w:p>
    <w:p w:rsidR="00833D4F" w:rsidRPr="00B507C7" w:rsidRDefault="00833D4F" w:rsidP="00833D4F">
      <w:pPr>
        <w:rPr>
          <w:rFonts w:ascii="GHEA Grapalat" w:hAnsi="GHEA Grapalat"/>
          <w:i/>
          <w:sz w:val="16"/>
          <w:vertAlign w:val="superscript"/>
          <w:lang w:val="es-ES"/>
        </w:rPr>
      </w:pPr>
    </w:p>
    <w:p w:rsidR="00833D4F" w:rsidRPr="00B507C7" w:rsidRDefault="00833D4F" w:rsidP="00833D4F">
      <w:pPr>
        <w:rPr>
          <w:rFonts w:ascii="GHEA Grapalat" w:hAnsi="GHEA Grapalat" w:cs="Sylfaen"/>
          <w:sz w:val="20"/>
          <w:lang w:val="hy-AM"/>
        </w:rPr>
      </w:pPr>
      <w:r w:rsidRPr="00B507C7">
        <w:rPr>
          <w:rFonts w:ascii="GHEA Grapalat" w:hAnsi="GHEA Grapalat"/>
          <w:lang w:val="hy-AM"/>
        </w:rPr>
        <w:t>лица</w:t>
      </w:r>
      <w:r w:rsidRPr="00B507C7">
        <w:rPr>
          <w:rFonts w:ascii="GHEA Grapalat" w:hAnsi="GHEA Grapalat" w:cs="Arial"/>
          <w:sz w:val="20"/>
          <w:szCs w:val="20"/>
          <w:lang w:val="es-ES"/>
        </w:rPr>
        <w:t xml:space="preserve"> </w:t>
      </w:r>
      <w:r w:rsidRPr="00B507C7">
        <w:rPr>
          <w:rFonts w:ascii="GHEA Grapalat" w:hAnsi="GHEA Grapalat" w:cs="Arial"/>
          <w:sz w:val="20"/>
          <w:szCs w:val="20"/>
          <w:lang w:val="hy-AM"/>
        </w:rPr>
        <w:t xml:space="preserve"> </w:t>
      </w:r>
      <w:r w:rsidRPr="00B507C7">
        <w:rPr>
          <w:rFonts w:ascii="GHEA Grapalat" w:hAnsi="GHEA Grapalat"/>
          <w:lang w:val="hy-AM"/>
        </w:rPr>
        <w:t xml:space="preserve">удовлетворяют </w:t>
      </w:r>
      <w:r w:rsidRPr="00B507C7">
        <w:rPr>
          <w:rFonts w:ascii="GHEA Grapalat" w:hAnsi="GHEA Grapalat"/>
          <w:color w:val="000000" w:themeColor="text1"/>
          <w:spacing w:val="-4"/>
        </w:rPr>
        <w:t>требованиям</w:t>
      </w:r>
      <w:r w:rsidRPr="00B507C7">
        <w:rPr>
          <w:rFonts w:ascii="GHEA Grapalat" w:hAnsi="GHEA Grapalat"/>
          <w:color w:val="000000" w:themeColor="text1"/>
          <w:lang w:val="es-ES"/>
        </w:rPr>
        <w:t xml:space="preserve"> </w:t>
      </w:r>
      <w:r w:rsidRPr="00B507C7">
        <w:rPr>
          <w:rFonts w:ascii="GHEA Grapalat" w:hAnsi="GHEA Grapalat"/>
          <w:color w:val="000000" w:themeColor="text1"/>
          <w:spacing w:val="-4"/>
        </w:rPr>
        <w:t>права</w:t>
      </w:r>
      <w:r w:rsidRPr="00B507C7">
        <w:rPr>
          <w:rFonts w:ascii="GHEA Grapalat" w:hAnsi="GHEA Grapalat"/>
          <w:color w:val="000000" w:themeColor="text1"/>
          <w:spacing w:val="-4"/>
          <w:lang w:val="es-ES"/>
        </w:rPr>
        <w:t xml:space="preserve"> </w:t>
      </w:r>
      <w:r w:rsidRPr="00B507C7">
        <w:rPr>
          <w:rFonts w:ascii="GHEA Grapalat" w:hAnsi="GHEA Grapalat"/>
          <w:color w:val="000000" w:themeColor="text1"/>
          <w:spacing w:val="-4"/>
        </w:rPr>
        <w:t>участия</w:t>
      </w:r>
      <w:r w:rsidRPr="00B507C7">
        <w:rPr>
          <w:rFonts w:ascii="GHEA Grapalat" w:hAnsi="GHEA Grapalat"/>
          <w:color w:val="000000" w:themeColor="text1"/>
          <w:lang w:val="es-ES"/>
        </w:rPr>
        <w:t xml:space="preserve"> </w:t>
      </w:r>
      <w:r w:rsidRPr="00B507C7">
        <w:rPr>
          <w:rFonts w:ascii="GHEA Grapalat" w:hAnsi="GHEA Grapalat"/>
          <w:color w:val="000000" w:themeColor="text1"/>
          <w:spacing w:val="-4"/>
        </w:rPr>
        <w:t>установленным</w:t>
      </w:r>
      <w:r w:rsidRPr="00B507C7">
        <w:rPr>
          <w:rFonts w:ascii="GHEA Grapalat" w:hAnsi="GHEA Grapalat"/>
          <w:color w:val="000000" w:themeColor="text1"/>
          <w:spacing w:val="-4"/>
          <w:lang w:val="es-ES"/>
        </w:rPr>
        <w:t xml:space="preserve"> </w:t>
      </w:r>
      <w:r w:rsidRPr="00B507C7">
        <w:rPr>
          <w:rFonts w:ascii="GHEA Grapalat" w:hAnsi="GHEA Grapalat"/>
          <w:color w:val="000000" w:themeColor="text1"/>
          <w:spacing w:val="-4"/>
        </w:rPr>
        <w:t xml:space="preserve">приглашением на </w:t>
      </w:r>
      <w:r w:rsidRPr="00B507C7">
        <w:rPr>
          <w:rFonts w:ascii="GHEA Grapalat" w:hAnsi="GHEA Grapalat"/>
          <w:spacing w:val="-4"/>
        </w:rPr>
        <w:t xml:space="preserve">на </w:t>
      </w:r>
      <w:r w:rsidR="00663926" w:rsidRPr="00B507C7">
        <w:rPr>
          <w:rFonts w:ascii="Sylfaen" w:hAnsi="Sylfaen"/>
        </w:rPr>
        <w:t>ЗАПРОСЕ КОТИРОВОК</w:t>
      </w:r>
      <w:r w:rsidR="00663926" w:rsidRPr="00B507C7">
        <w:rPr>
          <w:rFonts w:ascii="Sylfaen" w:hAnsi="Sylfaen"/>
          <w:i/>
        </w:rPr>
        <w:t xml:space="preserve"> </w:t>
      </w:r>
      <w:r w:rsidRPr="00B507C7">
        <w:rPr>
          <w:rFonts w:ascii="GHEA Grapalat" w:hAnsi="GHEA Grapalat"/>
          <w:color w:val="000000" w:themeColor="text1"/>
        </w:rPr>
        <w:t>под</w:t>
      </w:r>
      <w:r w:rsidR="005F3AEC" w:rsidRPr="00B507C7">
        <w:rPr>
          <w:rFonts w:ascii="GHEA Grapalat" w:hAnsi="GHEA Grapalat"/>
          <w:color w:val="000000" w:themeColor="text1"/>
        </w:rPr>
        <w:t xml:space="preserve"> кодом </w:t>
      </w:r>
      <w:r w:rsidRPr="00B507C7">
        <w:rPr>
          <w:rFonts w:ascii="GHEA Grapalat" w:hAnsi="GHEA Grapalat"/>
          <w:color w:val="000000" w:themeColor="text1"/>
          <w:lang w:val="es-ES"/>
        </w:rPr>
        <w:t xml:space="preserve"> </w:t>
      </w:r>
      <w:r w:rsidR="00A85618" w:rsidRPr="00B507C7">
        <w:rPr>
          <w:rFonts w:ascii="GHEA Grapalat" w:hAnsi="GHEA Grapalat"/>
        </w:rPr>
        <w:t xml:space="preserve">ԵԷՊԱ-ԳՀԾՁԲ-26/01     </w:t>
      </w:r>
      <w:r w:rsidRPr="00B507C7">
        <w:rPr>
          <w:rFonts w:ascii="GHEA Grapalat" w:hAnsi="GHEA Grapalat"/>
          <w:b/>
          <w:color w:val="000000" w:themeColor="text1"/>
        </w:rPr>
        <w:t>и</w:t>
      </w:r>
      <w:r w:rsidRPr="00B507C7">
        <w:rPr>
          <w:rFonts w:ascii="GHEA Grapalat" w:hAnsi="GHEA Grapalat"/>
          <w:sz w:val="20"/>
          <w:u w:val="single"/>
          <w:lang w:val="hy-AM"/>
        </w:rPr>
        <w:t xml:space="preserve">  </w:t>
      </w:r>
      <w:r w:rsidRPr="00B507C7">
        <w:rPr>
          <w:rFonts w:ascii="GHEA Grapalat" w:hAnsi="GHEA Grapalat"/>
          <w:sz w:val="20"/>
          <w:u w:val="single"/>
        </w:rPr>
        <w:t>-----------------------------------------</w:t>
      </w:r>
      <w:r w:rsidRPr="00B507C7">
        <w:rPr>
          <w:rFonts w:ascii="GHEA Grapalat" w:hAnsi="GHEA Grapalat"/>
          <w:sz w:val="20"/>
          <w:u w:val="single"/>
          <w:lang w:val="hy-AM"/>
        </w:rPr>
        <w:t xml:space="preserve">                                    </w:t>
      </w:r>
      <w:r w:rsidRPr="00B507C7">
        <w:rPr>
          <w:rFonts w:ascii="GHEA Grapalat" w:hAnsi="GHEA Grapalat"/>
          <w:sz w:val="20"/>
          <w:u w:val="single"/>
          <w:lang w:val="es-ES"/>
        </w:rPr>
        <w:t xml:space="preserve">                         </w:t>
      </w:r>
      <w:r w:rsidRPr="00B507C7">
        <w:rPr>
          <w:rFonts w:ascii="GHEA Grapalat" w:hAnsi="GHEA Grapalat"/>
          <w:sz w:val="20"/>
          <w:u w:val="single"/>
          <w:lang w:val="hy-AM"/>
        </w:rPr>
        <w:t xml:space="preserve">          </w:t>
      </w:r>
      <w:r w:rsidRPr="00B507C7">
        <w:rPr>
          <w:rFonts w:ascii="GHEA Grapalat" w:hAnsi="GHEA Grapalat" w:cs="Sylfaen"/>
          <w:sz w:val="20"/>
          <w:lang w:val="hy-AM"/>
        </w:rPr>
        <w:t xml:space="preserve"> </w:t>
      </w:r>
    </w:p>
    <w:p w:rsidR="00833D4F" w:rsidRPr="00B507C7" w:rsidRDefault="00833D4F" w:rsidP="00833D4F">
      <w:pPr>
        <w:tabs>
          <w:tab w:val="left" w:pos="6450"/>
        </w:tabs>
        <w:rPr>
          <w:rFonts w:ascii="GHEA Grapalat" w:hAnsi="GHEA Grapalat"/>
          <w:sz w:val="16"/>
        </w:rPr>
      </w:pPr>
      <w:r w:rsidRPr="00B507C7">
        <w:rPr>
          <w:rFonts w:ascii="GHEA Grapalat" w:hAnsi="GHEA Grapalat" w:cs="Sylfaen"/>
          <w:sz w:val="20"/>
          <w:lang w:val="es-ES"/>
        </w:rPr>
        <w:t xml:space="preserve">                                                         </w:t>
      </w:r>
      <w:r w:rsidRPr="00B507C7">
        <w:rPr>
          <w:rFonts w:ascii="GHEA Grapalat" w:hAnsi="GHEA Grapalat" w:cs="Sylfaen"/>
          <w:sz w:val="20"/>
        </w:rPr>
        <w:t xml:space="preserve">       </w:t>
      </w:r>
      <w:r w:rsidR="005F3AEC" w:rsidRPr="00B507C7">
        <w:rPr>
          <w:rFonts w:ascii="GHEA Grapalat" w:hAnsi="GHEA Grapalat" w:cs="Sylfaen"/>
          <w:sz w:val="20"/>
        </w:rPr>
        <w:t xml:space="preserve">                                     </w:t>
      </w:r>
      <w:r w:rsidRPr="00B507C7">
        <w:rPr>
          <w:rFonts w:ascii="GHEA Grapalat" w:hAnsi="GHEA Grapalat" w:cs="Sylfaen"/>
          <w:sz w:val="20"/>
          <w:lang w:val="es-ES"/>
        </w:rPr>
        <w:t xml:space="preserve"> </w:t>
      </w:r>
      <w:r w:rsidRPr="00B507C7">
        <w:rPr>
          <w:rFonts w:ascii="GHEA Grapalat" w:hAnsi="GHEA Grapalat"/>
          <w:sz w:val="16"/>
        </w:rPr>
        <w:t>наименование участника</w:t>
      </w:r>
    </w:p>
    <w:p w:rsidR="006B3E56" w:rsidRPr="00B507C7" w:rsidRDefault="00833D4F" w:rsidP="006F3CBD">
      <w:pPr>
        <w:widowControl w:val="0"/>
        <w:spacing w:after="160"/>
        <w:ind w:left="426"/>
        <w:jc w:val="both"/>
        <w:rPr>
          <w:rFonts w:ascii="GHEA Grapalat" w:hAnsi="GHEA Grapalat" w:cs="Arial"/>
        </w:rPr>
      </w:pPr>
      <w:r w:rsidRPr="00B507C7">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sidRPr="00B507C7">
        <w:rPr>
          <w:rFonts w:ascii="GHEA Grapalat" w:hAnsi="GHEA Grapalat"/>
          <w:color w:val="000000" w:themeColor="text1"/>
        </w:rPr>
        <w:t>,</w:t>
      </w:r>
    </w:p>
    <w:p w:rsidR="006B3E56" w:rsidRPr="00B507C7" w:rsidRDefault="006F3CBD" w:rsidP="00A85618">
      <w:pPr>
        <w:pStyle w:val="ListParagraph"/>
        <w:widowControl w:val="0"/>
        <w:numPr>
          <w:ilvl w:val="0"/>
          <w:numId w:val="22"/>
        </w:numPr>
        <w:tabs>
          <w:tab w:val="left" w:pos="567"/>
        </w:tabs>
        <w:spacing w:after="160"/>
        <w:jc w:val="both"/>
        <w:rPr>
          <w:rFonts w:ascii="GHEA Grapalat" w:hAnsi="GHEA Grapalat"/>
        </w:rPr>
      </w:pPr>
      <w:r w:rsidRPr="00B507C7">
        <w:rPr>
          <w:rFonts w:ascii="GHEA Grapalat" w:hAnsi="GHEA Grapalat"/>
        </w:rPr>
        <w:t xml:space="preserve"> </w:t>
      </w:r>
      <w:r w:rsidR="006B3E56" w:rsidRPr="00B507C7">
        <w:rPr>
          <w:rFonts w:ascii="GHEA Grapalat" w:hAnsi="GHEA Grapalat"/>
        </w:rPr>
        <w:t xml:space="preserve">в рамках участия в </w:t>
      </w:r>
      <w:r w:rsidR="00663926" w:rsidRPr="00B507C7">
        <w:rPr>
          <w:rFonts w:ascii="Sylfaen" w:hAnsi="Sylfaen"/>
        </w:rPr>
        <w:t>ЗАПРОСЕ КОТИРОВОК</w:t>
      </w:r>
      <w:r w:rsidR="00663926" w:rsidRPr="00B507C7">
        <w:rPr>
          <w:rFonts w:ascii="Sylfaen" w:hAnsi="Sylfaen"/>
          <w:i/>
        </w:rPr>
        <w:t xml:space="preserve"> </w:t>
      </w:r>
      <w:r w:rsidR="006B3E56" w:rsidRPr="00B507C7">
        <w:rPr>
          <w:rFonts w:ascii="GHEA Grapalat" w:hAnsi="GHEA Grapalat"/>
        </w:rPr>
        <w:t xml:space="preserve">под кодом </w:t>
      </w:r>
      <w:r w:rsidR="00A85618" w:rsidRPr="00B507C7">
        <w:rPr>
          <w:rFonts w:ascii="GHEA Grapalat" w:hAnsi="GHEA Grapalat"/>
        </w:rPr>
        <w:t xml:space="preserve">ԵԷՊԱ-ԳՀԾՁԲ-26/01     </w:t>
      </w:r>
      <w:r w:rsidR="006B3E56" w:rsidRPr="00B507C7">
        <w:rPr>
          <w:rFonts w:ascii="GHEA Grapalat" w:hAnsi="GHEA Grapalat"/>
        </w:rPr>
        <w:t xml:space="preserve">не допускал и (или) не допустит </w:t>
      </w:r>
      <w:r w:rsidR="00C026EF" w:rsidRPr="00B507C7">
        <w:rPr>
          <w:rFonts w:ascii="GHEA Grapalat" w:hAnsi="GHEA Grapalat"/>
          <w:lang w:val="hy-AM"/>
        </w:rPr>
        <w:t>недобросовестн</w:t>
      </w:r>
      <w:r w:rsidR="00C026EF" w:rsidRPr="00B507C7">
        <w:rPr>
          <w:rFonts w:ascii="GHEA Grapalat" w:hAnsi="GHEA Grapalat"/>
        </w:rPr>
        <w:t>ой</w:t>
      </w:r>
      <w:r w:rsidR="00C026EF" w:rsidRPr="00B507C7">
        <w:rPr>
          <w:rFonts w:ascii="GHEA Grapalat" w:hAnsi="GHEA Grapalat"/>
          <w:lang w:val="hy-AM"/>
        </w:rPr>
        <w:t xml:space="preserve"> конкуренци</w:t>
      </w:r>
      <w:r w:rsidR="00C026EF" w:rsidRPr="00B507C7">
        <w:rPr>
          <w:rFonts w:ascii="GHEA Grapalat" w:hAnsi="GHEA Grapalat"/>
        </w:rPr>
        <w:t xml:space="preserve">и, </w:t>
      </w:r>
      <w:r w:rsidR="006B3E56" w:rsidRPr="00B507C7">
        <w:rPr>
          <w:rFonts w:ascii="GHEA Grapalat" w:hAnsi="GHEA Grapalat"/>
        </w:rPr>
        <w:t>злоупотребления доминирующим положением и антиконкурентного соглашения,</w:t>
      </w:r>
    </w:p>
    <w:p w:rsidR="006B3E56" w:rsidRPr="00B507C7" w:rsidRDefault="006B3E56" w:rsidP="00B46D58">
      <w:pPr>
        <w:pStyle w:val="ListParagraph"/>
        <w:widowControl w:val="0"/>
        <w:numPr>
          <w:ilvl w:val="0"/>
          <w:numId w:val="22"/>
        </w:numPr>
        <w:tabs>
          <w:tab w:val="left" w:pos="567"/>
        </w:tabs>
        <w:spacing w:after="160"/>
        <w:jc w:val="both"/>
        <w:rPr>
          <w:rFonts w:ascii="GHEA Grapalat" w:hAnsi="GHEA Grapalat"/>
          <w:spacing w:val="-6"/>
        </w:rPr>
      </w:pPr>
      <w:r w:rsidRPr="00B507C7">
        <w:rPr>
          <w:rFonts w:ascii="GHEA Grapalat" w:hAnsi="GHEA Grapalat"/>
          <w:spacing w:val="-6"/>
        </w:rPr>
        <w:t xml:space="preserve">отсутствует случай установленного приглашением на </w:t>
      </w:r>
      <w:r w:rsidR="00663926" w:rsidRPr="00B507C7">
        <w:rPr>
          <w:rFonts w:ascii="Sylfaen" w:hAnsi="Sylfaen"/>
        </w:rPr>
        <w:t>ЗАПРОСЕ КОТИРОВОК</w:t>
      </w:r>
      <w:r w:rsidR="00663926" w:rsidRPr="00B507C7">
        <w:rPr>
          <w:rFonts w:ascii="Sylfaen" w:hAnsi="Sylfaen"/>
          <w:i/>
        </w:rPr>
        <w:t xml:space="preserve"> </w:t>
      </w:r>
      <w:r w:rsidRPr="00B507C7">
        <w:rPr>
          <w:rFonts w:ascii="GHEA Grapalat" w:hAnsi="GHEA Grapalat"/>
        </w:rPr>
        <w:t xml:space="preserve">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1"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2"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9"/>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lastRenderedPageBreak/>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3" w:author="Inesa Kocharyan" w:date="2021-09-01T14:04:00Z"/>
          <w:rFonts w:ascii="GHEA Grapalat" w:hAnsi="GHEA Grapalat"/>
          <w:b/>
        </w:rPr>
      </w:pPr>
      <w:r>
        <w:rPr>
          <w:rFonts w:ascii="GHEA Grapalat" w:hAnsi="GHEA Grapalat"/>
          <w:b/>
        </w:rPr>
        <w:br w:type="page"/>
      </w:r>
    </w:p>
    <w:p w:rsidR="00652A78" w:rsidRPr="00B507C7" w:rsidRDefault="00652A78" w:rsidP="00652A78">
      <w:pPr>
        <w:jc w:val="right"/>
        <w:rPr>
          <w:rFonts w:ascii="GHEA Grapalat" w:hAnsi="GHEA Grapalat"/>
          <w:b/>
        </w:rPr>
      </w:pPr>
      <w:r w:rsidRPr="00B507C7">
        <w:rPr>
          <w:rFonts w:ascii="GHEA Grapalat" w:hAnsi="GHEA Grapalat"/>
          <w:b/>
        </w:rPr>
        <w:lastRenderedPageBreak/>
        <w:t>Приложение 1.</w:t>
      </w:r>
      <w:r w:rsidR="00BD3FDD" w:rsidRPr="00B507C7">
        <w:rPr>
          <w:rFonts w:ascii="GHEA Grapalat" w:hAnsi="GHEA Grapalat"/>
          <w:b/>
        </w:rPr>
        <w:t>1</w:t>
      </w:r>
      <w:r w:rsidRPr="00B507C7">
        <w:rPr>
          <w:rFonts w:ascii="GHEA Grapalat" w:hAnsi="GHEA Grapalat"/>
          <w:b/>
        </w:rPr>
        <w:t xml:space="preserve">** </w:t>
      </w:r>
    </w:p>
    <w:p w:rsidR="00663926" w:rsidRPr="00B507C7" w:rsidRDefault="00652A78" w:rsidP="00663926">
      <w:pPr>
        <w:jc w:val="right"/>
        <w:rPr>
          <w:rFonts w:ascii="Sylfaen" w:hAnsi="Sylfaen"/>
          <w:i/>
        </w:rPr>
      </w:pPr>
      <w:r w:rsidRPr="00B507C7">
        <w:rPr>
          <w:rFonts w:ascii="GHEA Grapalat" w:hAnsi="GHEA Grapalat"/>
          <w:b/>
        </w:rPr>
        <w:t xml:space="preserve">к Приглашению на </w:t>
      </w:r>
      <w:r w:rsidR="00663926" w:rsidRPr="00B507C7">
        <w:rPr>
          <w:rFonts w:ascii="Sylfaen" w:hAnsi="Sylfaen"/>
        </w:rPr>
        <w:t>ЗАПРОСЕ КОТИРОВОК</w:t>
      </w:r>
      <w:r w:rsidR="00663926" w:rsidRPr="00B507C7">
        <w:rPr>
          <w:rFonts w:ascii="Sylfaen" w:hAnsi="Sylfaen"/>
          <w:i/>
        </w:rPr>
        <w:t xml:space="preserve"> </w:t>
      </w:r>
    </w:p>
    <w:p w:rsidR="00652A78" w:rsidRPr="00BD3FDD" w:rsidRDefault="00652A78" w:rsidP="00663926">
      <w:pPr>
        <w:jc w:val="right"/>
        <w:rPr>
          <w:rFonts w:ascii="GHEA Grapalat" w:hAnsi="GHEA Grapalat"/>
          <w:b/>
          <w:i/>
        </w:rPr>
      </w:pPr>
      <w:r w:rsidRPr="00B507C7">
        <w:rPr>
          <w:rFonts w:ascii="GHEA Grapalat" w:hAnsi="GHEA Grapalat"/>
          <w:b/>
          <w:i/>
        </w:rPr>
        <w:t xml:space="preserve">под кодом </w:t>
      </w:r>
      <w:r w:rsidR="00A85618" w:rsidRPr="00B507C7">
        <w:rPr>
          <w:rFonts w:ascii="GHEA Grapalat" w:hAnsi="GHEA Grapalat"/>
          <w:b/>
          <w:i/>
        </w:rPr>
        <w:t>ԵԷՊԱ-ԳՀԾՁԲ-26/01</w:t>
      </w:r>
      <w:r w:rsidR="00A85618" w:rsidRPr="00A85618">
        <w:rPr>
          <w:rFonts w:ascii="GHEA Grapalat" w:hAnsi="GHEA Grapalat"/>
          <w:b/>
          <w:i/>
        </w:rPr>
        <w:t xml:space="preserve">     </w:t>
      </w:r>
    </w:p>
    <w:p w:rsidR="00123294" w:rsidRDefault="00123294" w:rsidP="00B46D58">
      <w:pPr>
        <w:rPr>
          <w:rFonts w:ascii="GHEA Grapalat" w:hAnsi="GHEA Grapalat"/>
          <w:b/>
        </w:rPr>
      </w:pPr>
    </w:p>
    <w:p w:rsidR="00B048B2" w:rsidRDefault="00B048B2"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FD1EE4" w:rsidRDefault="00A9306E" w:rsidP="00A9306E">
      <w:pPr>
        <w:rPr>
          <w:rFonts w:ascii="GHEA Grapalat" w:eastAsia="GHEA Grapalat" w:hAnsi="GHEA Grapalat" w:cs="GHEA Grapalat"/>
        </w:rPr>
      </w:pPr>
      <w:r w:rsidRPr="00FD1EE4">
        <w:rPr>
          <w:rFonts w:ascii="GHEA Grapalat" w:hAnsi="GHEA Grapalat"/>
        </w:rPr>
        <w:br w:type="page"/>
      </w: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805107"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805107"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7C0683">
        <w:trPr>
          <w:trHeight w:val="4553"/>
        </w:trPr>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805107"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805107"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805107"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805107"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r w:rsidRPr="00FD1EE4">
        <w:rPr>
          <w:rFonts w:ascii="GHEA Grapalat" w:hAnsi="GHEA Grapalat"/>
        </w:rPr>
        <w:lastRenderedPageBreak/>
        <w:br w:type="page"/>
      </w: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805107"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805107"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805107"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805107"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805107"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805107"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805107"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805107"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805107"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805107"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805107"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805107"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9306E" w:rsidRPr="00B23852" w:rsidRDefault="00805107"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805107"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805107"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805107"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A9306E" w:rsidRPr="00AE55B6" w:rsidRDefault="00A9306E" w:rsidP="00AE55B6">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ins w:id="5" w:author="Inesa Kocharyan" w:date="2021-09-01T11:45:00Z"/>
          <w:rFonts w:ascii="GHEA Grapalat" w:hAnsi="GHEA Grapalat"/>
          <w:b/>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w:t>
      </w:r>
      <w:r w:rsidRPr="000306ED">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0306ED">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7C0683" w:rsidRDefault="00B2572B" w:rsidP="00B46D58">
      <w:pPr>
        <w:pStyle w:val="BodyTextIndent3"/>
        <w:widowControl w:val="0"/>
        <w:spacing w:after="160" w:line="240" w:lineRule="auto"/>
        <w:ind w:firstLine="0"/>
        <w:jc w:val="right"/>
        <w:rPr>
          <w:rFonts w:ascii="GHEA Grapalat" w:hAnsi="GHEA Grapalat" w:cs="Arial"/>
          <w:b/>
          <w:sz w:val="24"/>
          <w:szCs w:val="24"/>
        </w:rPr>
      </w:pPr>
      <w:r w:rsidRPr="007C0683">
        <w:rPr>
          <w:rFonts w:ascii="GHEA Grapalat" w:hAnsi="GHEA Grapalat"/>
          <w:b/>
          <w:sz w:val="24"/>
          <w:szCs w:val="24"/>
        </w:rPr>
        <w:lastRenderedPageBreak/>
        <w:t xml:space="preserve">Приложение № </w:t>
      </w:r>
      <w:r w:rsidR="00B048B2" w:rsidRPr="007C0683">
        <w:rPr>
          <w:rFonts w:ascii="GHEA Grapalat" w:hAnsi="GHEA Grapalat"/>
          <w:b/>
          <w:sz w:val="24"/>
          <w:szCs w:val="24"/>
        </w:rPr>
        <w:t>2</w:t>
      </w:r>
    </w:p>
    <w:p w:rsidR="00B2572B" w:rsidRPr="007C0683" w:rsidRDefault="00B2572B" w:rsidP="00B46D58">
      <w:pPr>
        <w:pStyle w:val="BodyTextIndent3"/>
        <w:widowControl w:val="0"/>
        <w:spacing w:after="160" w:line="240" w:lineRule="auto"/>
        <w:jc w:val="right"/>
        <w:rPr>
          <w:rFonts w:ascii="GHEA Grapalat" w:hAnsi="GHEA Grapalat" w:cs="Arial"/>
          <w:b/>
          <w:sz w:val="24"/>
          <w:szCs w:val="24"/>
        </w:rPr>
      </w:pPr>
      <w:r w:rsidRPr="007C0683">
        <w:rPr>
          <w:rFonts w:ascii="GHEA Grapalat" w:hAnsi="GHEA Grapalat"/>
          <w:b/>
          <w:sz w:val="24"/>
          <w:szCs w:val="24"/>
        </w:rPr>
        <w:t xml:space="preserve">к Приглашению на </w:t>
      </w:r>
      <w:r w:rsidR="00663926" w:rsidRPr="007C0683">
        <w:rPr>
          <w:rFonts w:ascii="Sylfaen" w:hAnsi="Sylfaen"/>
          <w:sz w:val="24"/>
          <w:szCs w:val="24"/>
        </w:rPr>
        <w:t>ЗАПРОСЕ КОТИРОВОК</w:t>
      </w:r>
      <w:r w:rsidR="005744FC" w:rsidRPr="007C0683">
        <w:rPr>
          <w:rFonts w:ascii="GHEA Grapalat" w:hAnsi="GHEA Grapalat" w:cs="Arial"/>
          <w:b/>
          <w:sz w:val="24"/>
          <w:szCs w:val="24"/>
        </w:rPr>
        <w:br/>
      </w:r>
      <w:r w:rsidRPr="007C0683">
        <w:rPr>
          <w:rFonts w:ascii="GHEA Grapalat" w:hAnsi="GHEA Grapalat"/>
          <w:b/>
          <w:sz w:val="24"/>
          <w:szCs w:val="24"/>
        </w:rPr>
        <w:t xml:space="preserve">под кодом </w:t>
      </w:r>
      <w:r w:rsidR="00A85618" w:rsidRPr="007C0683">
        <w:rPr>
          <w:rFonts w:ascii="GHEA Grapalat" w:hAnsi="GHEA Grapalat"/>
          <w:b/>
          <w:sz w:val="24"/>
          <w:szCs w:val="24"/>
        </w:rPr>
        <w:t xml:space="preserve">ԵԷՊԱ-ԳՀԾՁԲ-26/01     </w:t>
      </w:r>
    </w:p>
    <w:p w:rsidR="00B2572B" w:rsidRPr="007C0683" w:rsidRDefault="00B2572B" w:rsidP="00B46D58">
      <w:pPr>
        <w:widowControl w:val="0"/>
        <w:spacing w:after="120"/>
        <w:ind w:firstLine="567"/>
        <w:jc w:val="center"/>
        <w:rPr>
          <w:rFonts w:ascii="GHEA Grapalat" w:hAnsi="GHEA Grapalat"/>
        </w:rPr>
      </w:pPr>
    </w:p>
    <w:p w:rsidR="00B2572B" w:rsidRPr="007C0683" w:rsidRDefault="00B2572B" w:rsidP="00B46D58">
      <w:pPr>
        <w:widowControl w:val="0"/>
        <w:spacing w:after="120"/>
        <w:ind w:left="-66"/>
        <w:jc w:val="center"/>
        <w:rPr>
          <w:rFonts w:ascii="GHEA Grapalat" w:hAnsi="GHEA Grapalat"/>
          <w:b/>
        </w:rPr>
      </w:pPr>
      <w:r w:rsidRPr="007C0683">
        <w:rPr>
          <w:rFonts w:ascii="GHEA Grapalat" w:hAnsi="GHEA Grapalat"/>
          <w:b/>
        </w:rPr>
        <w:t>ЦЕНОВОЕ ПРЕДЛОЖЕНИЕ</w:t>
      </w:r>
    </w:p>
    <w:p w:rsidR="00B2572B" w:rsidRPr="007C0683" w:rsidRDefault="00B2572B" w:rsidP="00B46D58">
      <w:pPr>
        <w:widowControl w:val="0"/>
        <w:spacing w:after="120"/>
        <w:ind w:firstLine="567"/>
        <w:jc w:val="center"/>
        <w:rPr>
          <w:rFonts w:ascii="GHEA Grapalat" w:hAnsi="GHEA Grapalat"/>
        </w:rPr>
      </w:pPr>
    </w:p>
    <w:p w:rsidR="005744FC" w:rsidRPr="007C0683" w:rsidRDefault="00B2572B" w:rsidP="00B46D58">
      <w:pPr>
        <w:widowControl w:val="0"/>
        <w:spacing w:after="160"/>
        <w:ind w:firstLine="567"/>
        <w:jc w:val="both"/>
        <w:rPr>
          <w:rFonts w:ascii="GHEA Grapalat" w:hAnsi="GHEA Grapalat"/>
        </w:rPr>
      </w:pPr>
      <w:r w:rsidRPr="007C0683">
        <w:rPr>
          <w:rFonts w:ascii="GHEA Grapalat" w:hAnsi="GHEA Grapalat"/>
          <w:spacing w:val="-6"/>
        </w:rPr>
        <w:t xml:space="preserve">Рассмотрев приглашение на </w:t>
      </w:r>
      <w:r w:rsidR="00663926" w:rsidRPr="007C0683">
        <w:rPr>
          <w:rFonts w:ascii="Sylfaen" w:hAnsi="Sylfaen"/>
        </w:rPr>
        <w:t>ЗАПРОСЕ КОТИРОВОК</w:t>
      </w:r>
      <w:r w:rsidR="00663926" w:rsidRPr="007C0683">
        <w:rPr>
          <w:rFonts w:ascii="Sylfaen" w:hAnsi="Sylfaen"/>
          <w:i/>
        </w:rPr>
        <w:t xml:space="preserve">  </w:t>
      </w:r>
      <w:r w:rsidRPr="007C0683">
        <w:rPr>
          <w:rFonts w:ascii="GHEA Grapalat" w:hAnsi="GHEA Grapalat"/>
          <w:spacing w:val="-6"/>
        </w:rPr>
        <w:t xml:space="preserve">под кодом </w:t>
      </w:r>
      <w:r w:rsidR="00A85618" w:rsidRPr="007C0683">
        <w:rPr>
          <w:rFonts w:ascii="GHEA Grapalat" w:hAnsi="GHEA Grapalat"/>
          <w:spacing w:val="-6"/>
        </w:rPr>
        <w:t xml:space="preserve">ԵԷՊԱ-ԳՀԾՁԲ-26/01     </w:t>
      </w:r>
    </w:p>
    <w:p w:rsidR="005646FC" w:rsidRPr="008842CE" w:rsidRDefault="005744FC" w:rsidP="00B46D58">
      <w:pPr>
        <w:widowControl w:val="0"/>
        <w:jc w:val="both"/>
        <w:rPr>
          <w:rFonts w:ascii="GHEA Grapalat" w:hAnsi="GHEA Grapalat"/>
        </w:rPr>
      </w:pPr>
      <w:r w:rsidRPr="007C0683">
        <w:rPr>
          <w:rFonts w:ascii="GHEA Grapalat" w:hAnsi="GHEA Grapalat"/>
        </w:rPr>
        <w:t xml:space="preserve">в </w:t>
      </w:r>
      <w:r w:rsidR="00B2572B" w:rsidRPr="007C0683">
        <w:rPr>
          <w:rFonts w:ascii="GHEA Grapalat" w:hAnsi="GHEA Grapalat"/>
        </w:rPr>
        <w:t>том числе проект заключаемого договора</w:t>
      </w:r>
      <w:r w:rsidRPr="007C0683">
        <w:rPr>
          <w:rFonts w:ascii="GHEA Grapalat" w:hAnsi="GHEA Grapalat"/>
        </w:rPr>
        <w:t xml:space="preserve"> </w:t>
      </w:r>
      <w:r w:rsidR="00B2572B" w:rsidRPr="007C0683">
        <w:rPr>
          <w:rFonts w:ascii="GHEA Grapalat" w:hAnsi="GHEA Grapalat"/>
        </w:rPr>
        <w:t>___</w:t>
      </w:r>
      <w:r w:rsidRPr="007C0683">
        <w:rPr>
          <w:rFonts w:ascii="GHEA Grapalat" w:hAnsi="GHEA Grapalat"/>
        </w:rPr>
        <w:t>________________________</w:t>
      </w:r>
      <w:r w:rsidR="00B2572B" w:rsidRPr="007C0683">
        <w:rPr>
          <w:rFonts w:ascii="GHEA Grapalat" w:hAnsi="GHEA Grapalat"/>
        </w:rPr>
        <w:t>____</w:t>
      </w:r>
      <w:r w:rsidR="00191D27" w:rsidRPr="007C0683">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0"/>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7C0683" w:rsidRDefault="00B2572B" w:rsidP="00B46D58">
      <w:pPr>
        <w:widowControl w:val="0"/>
        <w:spacing w:after="160"/>
        <w:ind w:firstLine="567"/>
        <w:jc w:val="right"/>
        <w:rPr>
          <w:rFonts w:ascii="GHEA Grapalat" w:hAnsi="GHEA Grapalat" w:cs="Arial"/>
          <w:b/>
        </w:rPr>
      </w:pPr>
      <w:r w:rsidRPr="007C0683">
        <w:rPr>
          <w:rFonts w:ascii="GHEA Grapalat" w:hAnsi="GHEA Grapalat"/>
          <w:b/>
        </w:rPr>
        <w:lastRenderedPageBreak/>
        <w:t xml:space="preserve">Приложение № </w:t>
      </w:r>
      <w:r w:rsidR="001F7821" w:rsidRPr="007C0683">
        <w:rPr>
          <w:rFonts w:ascii="GHEA Grapalat" w:hAnsi="GHEA Grapalat"/>
          <w:b/>
        </w:rPr>
        <w:t>3</w:t>
      </w:r>
    </w:p>
    <w:p w:rsidR="00663926" w:rsidRPr="007C0683" w:rsidRDefault="00B2572B" w:rsidP="00B46D58">
      <w:pPr>
        <w:pStyle w:val="BodyTextIndent3"/>
        <w:widowControl w:val="0"/>
        <w:spacing w:after="160" w:line="240" w:lineRule="auto"/>
        <w:jc w:val="right"/>
        <w:rPr>
          <w:rFonts w:ascii="Sylfaen" w:hAnsi="Sylfaen"/>
          <w:sz w:val="24"/>
          <w:szCs w:val="24"/>
        </w:rPr>
      </w:pPr>
      <w:r w:rsidRPr="007C0683">
        <w:rPr>
          <w:rFonts w:ascii="GHEA Grapalat" w:hAnsi="GHEA Grapalat"/>
          <w:b/>
          <w:sz w:val="24"/>
          <w:szCs w:val="24"/>
        </w:rPr>
        <w:t xml:space="preserve">к Приглашению на </w:t>
      </w:r>
      <w:r w:rsidR="00663926" w:rsidRPr="007C0683">
        <w:rPr>
          <w:rFonts w:ascii="Sylfaen" w:hAnsi="Sylfaen"/>
          <w:sz w:val="24"/>
          <w:szCs w:val="24"/>
        </w:rPr>
        <w:t>ЗАПРОСЕ КОТИРОВОК</w:t>
      </w:r>
    </w:p>
    <w:p w:rsidR="00B2572B" w:rsidRPr="00B138F3" w:rsidRDefault="00EC165E" w:rsidP="00B46D58">
      <w:pPr>
        <w:pStyle w:val="BodyTextIndent3"/>
        <w:widowControl w:val="0"/>
        <w:spacing w:after="160" w:line="240" w:lineRule="auto"/>
        <w:jc w:val="right"/>
        <w:rPr>
          <w:rFonts w:ascii="GHEA Grapalat" w:hAnsi="GHEA Grapalat" w:cs="Arial"/>
          <w:b/>
          <w:sz w:val="24"/>
          <w:szCs w:val="24"/>
        </w:rPr>
      </w:pPr>
      <w:r w:rsidRPr="007C0683">
        <w:rPr>
          <w:rFonts w:ascii="GHEA Grapalat" w:hAnsi="GHEA Grapalat" w:cs="Arial"/>
          <w:b/>
          <w:sz w:val="24"/>
          <w:szCs w:val="24"/>
        </w:rPr>
        <w:br/>
      </w:r>
      <w:r w:rsidR="00B2572B" w:rsidRPr="007C0683">
        <w:rPr>
          <w:rFonts w:ascii="GHEA Grapalat" w:hAnsi="GHEA Grapalat"/>
          <w:b/>
          <w:sz w:val="24"/>
          <w:szCs w:val="24"/>
        </w:rPr>
        <w:t xml:space="preserve">под кодом </w:t>
      </w:r>
      <w:r w:rsidR="00A85618" w:rsidRPr="007C0683">
        <w:rPr>
          <w:rFonts w:ascii="GHEA Grapalat" w:hAnsi="GHEA Grapalat"/>
          <w:b/>
          <w:sz w:val="24"/>
          <w:szCs w:val="24"/>
        </w:rPr>
        <w:t>ԵԷՊԱ-ԳՀԾՁԲ-26/01</w:t>
      </w:r>
      <w:r w:rsidR="00A85618" w:rsidRPr="00A85618">
        <w:rPr>
          <w:rFonts w:ascii="GHEA Grapalat" w:hAnsi="GHEA Grapalat"/>
          <w:b/>
          <w:sz w:val="24"/>
          <w:szCs w:val="24"/>
        </w:rPr>
        <w:t xml:space="preserve">     </w:t>
      </w:r>
    </w:p>
    <w:p w:rsidR="00742F7B" w:rsidRPr="00B138F3" w:rsidRDefault="00742F7B"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BF7253" w:rsidRPr="00B138F3" w:rsidRDefault="00E37ECF"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C100A9">
        <w:rPr>
          <w:rFonts w:ascii="GHEA Grapalat" w:hAnsi="GHEA Grapalat"/>
          <w:i/>
        </w:rPr>
        <w:t xml:space="preserve">НКО «Историко-археологический заповедник-музей «Эребуни», </w:t>
      </w:r>
      <w:r w:rsidRPr="00E37ECF">
        <w:rPr>
          <w:rFonts w:ascii="GHEA Grapalat" w:hAnsi="GHEA Grapalat"/>
          <w:i/>
        </w:rPr>
        <w:t xml:space="preserve"> </w:t>
      </w:r>
      <w:r w:rsidR="00BF7253" w:rsidRPr="00B138F3">
        <w:rPr>
          <w:rFonts w:ascii="GHEA Grapalat" w:eastAsiaTheme="minorHAnsi" w:hAnsi="GHEA Grapalat" w:cstheme="minorBidi"/>
          <w:sz w:val="18"/>
          <w:szCs w:val="18"/>
        </w:rPr>
        <w:t>_</w:t>
      </w:r>
      <w:r w:rsidR="00BF7253" w:rsidRPr="00B138F3">
        <w:rPr>
          <w:rFonts w:ascii="GHEA Grapalat" w:eastAsiaTheme="minorHAnsi" w:hAnsi="GHEA Grapalat" w:cstheme="minorBidi"/>
          <w:lang w:val="hy-AM"/>
        </w:rPr>
        <w:t>(далее-бенефициар)</w:t>
      </w:r>
      <w:r w:rsidR="00BF7253"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00BF7253" w:rsidRPr="00B138F3">
        <w:rPr>
          <w:rFonts w:ascii="GHEA Grapalat" w:eastAsiaTheme="minorHAnsi" w:hAnsi="GHEA Grapalat" w:cstheme="minorBidi"/>
        </w:rPr>
        <w:t xml:space="preserve">щих из </w:t>
      </w:r>
      <w:r w:rsidR="00BF7253" w:rsidRPr="00B138F3">
        <w:rPr>
          <w:rFonts w:ascii="GHEA Grapalat" w:hAnsi="GHEA Grapalat"/>
        </w:rPr>
        <w:t xml:space="preserve">участия ____________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A0F34">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BF7253" w:rsidRPr="00E37ECF" w:rsidRDefault="00BF7253" w:rsidP="00BF7253">
      <w:pPr>
        <w:pStyle w:val="NormalWeb"/>
        <w:shd w:val="clear" w:color="auto" w:fill="FFFFFF"/>
        <w:spacing w:before="0" w:beforeAutospacing="0" w:after="0" w:afterAutospacing="0"/>
        <w:jc w:val="both"/>
        <w:rPr>
          <w:rFonts w:ascii="GHEA Grapalat" w:eastAsiaTheme="minorHAnsi" w:hAnsi="GHEA Grapalat" w:cstheme="minorBidi"/>
          <w:highlight w:val="yellow"/>
        </w:rPr>
      </w:pPr>
      <w:r w:rsidRPr="00B138F3">
        <w:rPr>
          <w:rFonts w:ascii="GHEA Grapalat" w:eastAsiaTheme="minorHAnsi" w:hAnsi="GHEA Grapalat" w:cstheme="minorBidi"/>
        </w:rPr>
        <w:t>Выплата производится посредством перечисления на расчетный    счет</w:t>
      </w:r>
      <w:r w:rsidRPr="00E37ECF">
        <w:rPr>
          <w:rFonts w:ascii="GHEA Grapalat" w:eastAsiaTheme="minorHAnsi" w:hAnsi="GHEA Grapalat" w:cstheme="minorBidi"/>
          <w:highlight w:val="yellow"/>
        </w:rPr>
        <w:t>_</w:t>
      </w:r>
      <w:r w:rsidR="00B20E1C" w:rsidRPr="000C4F8B">
        <w:rPr>
          <w:rFonts w:ascii="Sylfaen" w:hAnsi="Sylfaen"/>
          <w:sz w:val="20"/>
          <w:szCs w:val="20"/>
          <w:lang w:val="hy-AM"/>
        </w:rPr>
        <w:t>1150012570010100</w:t>
      </w:r>
      <w:r w:rsidRPr="00E37ECF">
        <w:rPr>
          <w:rFonts w:ascii="GHEA Grapalat" w:eastAsiaTheme="minorHAnsi" w:hAnsi="GHEA Grapalat" w:cstheme="minorBidi"/>
          <w:highlight w:val="yellow"/>
        </w:rPr>
        <w:t xml:space="preserve"> бенефициара.</w:t>
      </w:r>
    </w:p>
    <w:p w:rsidR="00BF7253" w:rsidRPr="00E37ECF"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highlight w:val="yellow"/>
        </w:rPr>
      </w:pPr>
      <w:r w:rsidRPr="00E37ECF">
        <w:rPr>
          <w:rFonts w:ascii="GHEA Grapalat" w:eastAsiaTheme="minorHAnsi" w:hAnsi="GHEA Grapalat" w:cstheme="minorBidi"/>
          <w:highlight w:val="yellow"/>
        </w:rPr>
        <w:t xml:space="preserve">                 </w:t>
      </w:r>
      <w:r w:rsidRPr="00E37ECF">
        <w:rPr>
          <w:rFonts w:ascii="GHEA Grapalat" w:eastAsiaTheme="minorHAnsi" w:hAnsi="GHEA Grapalat" w:cstheme="minorBidi"/>
          <w:sz w:val="18"/>
          <w:szCs w:val="18"/>
          <w:highlight w:val="yellow"/>
        </w:rPr>
        <w:t>расчетный счет</w:t>
      </w:r>
      <w:r w:rsidR="003543E4" w:rsidRPr="00E37ECF">
        <w:rPr>
          <w:rFonts w:ascii="GHEA Grapalat" w:eastAsiaTheme="minorHAnsi" w:hAnsi="GHEA Grapalat" w:cstheme="minorBidi"/>
          <w:sz w:val="18"/>
          <w:szCs w:val="18"/>
          <w:highlight w:val="yellow"/>
        </w:rPr>
        <w:t>*</w:t>
      </w:r>
    </w:p>
    <w:p w:rsidR="00BF7253" w:rsidRPr="007C068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rsidR="00BF7253" w:rsidRPr="007C068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7C0683">
        <w:rPr>
          <w:rFonts w:ascii="GHEA Grapalat" w:eastAsiaTheme="minorHAnsi" w:hAnsi="GHEA Grapalat" w:cstheme="minorBidi"/>
        </w:rPr>
        <w:t>3. Настоящая гарантия является безотзывной.</w:t>
      </w:r>
    </w:p>
    <w:p w:rsidR="00BF7253" w:rsidRPr="007C068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7C068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7C068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7C0683" w:rsidRDefault="00BF7253" w:rsidP="00BF7253">
      <w:pPr>
        <w:pStyle w:val="NormalWeb"/>
        <w:shd w:val="clear" w:color="auto" w:fill="FFFFFF"/>
        <w:ind w:firstLine="374"/>
        <w:contextualSpacing/>
        <w:jc w:val="both"/>
        <w:rPr>
          <w:rFonts w:ascii="GHEA Grapalat" w:eastAsiaTheme="minorHAnsi" w:hAnsi="GHEA Grapalat" w:cstheme="minorBidi"/>
        </w:rPr>
      </w:pPr>
      <w:r w:rsidRPr="007C0683">
        <w:rPr>
          <w:rFonts w:ascii="GHEA Grapalat" w:eastAsiaTheme="minorHAnsi" w:hAnsi="GHEA Grapalat" w:cstheme="minorBidi"/>
        </w:rPr>
        <w:t xml:space="preserve">5. Гарантия действует </w:t>
      </w:r>
      <w:r w:rsidR="00CC378E" w:rsidRPr="007C0683">
        <w:rPr>
          <w:rFonts w:ascii="GHEA Grapalat" w:eastAsiaTheme="minorHAnsi" w:hAnsi="GHEA Grapalat" w:cstheme="minorBidi"/>
        </w:rPr>
        <w:t xml:space="preserve">с момента выпуска и в силе </w:t>
      </w:r>
      <w:r w:rsidR="00E37ECF" w:rsidRPr="007C0683">
        <w:rPr>
          <w:rFonts w:ascii="GHEA Grapalat" w:eastAsiaTheme="minorHAnsi" w:hAnsi="GHEA Grapalat" w:cstheme="minorBidi"/>
        </w:rPr>
        <w:t xml:space="preserve">120 </w:t>
      </w:r>
      <w:r w:rsidRPr="007C0683">
        <w:rPr>
          <w:rFonts w:ascii="GHEA Grapalat" w:eastAsiaTheme="minorHAnsi" w:hAnsi="GHEA Grapalat" w:cstheme="minorBidi"/>
        </w:rPr>
        <w:t>рабочих дней</w:t>
      </w:r>
      <w:r w:rsidR="00400A74" w:rsidRPr="007C0683">
        <w:rPr>
          <w:rFonts w:ascii="GHEA Grapalat" w:eastAsiaTheme="minorHAnsi" w:hAnsi="GHEA Grapalat" w:cstheme="minorBidi"/>
        </w:rPr>
        <w:t>**</w:t>
      </w:r>
      <w:r w:rsidRPr="007C0683">
        <w:rPr>
          <w:rFonts w:ascii="GHEA Grapalat" w:eastAsiaTheme="minorHAnsi" w:hAnsi="GHEA Grapalat" w:cstheme="minorBidi"/>
        </w:rPr>
        <w:t xml:space="preserve"> со дня </w:t>
      </w:r>
      <w:r w:rsidR="00CC378E" w:rsidRPr="007C0683">
        <w:rPr>
          <w:rFonts w:ascii="GHEA Grapalat" w:eastAsiaTheme="minorHAnsi" w:hAnsi="GHEA Grapalat" w:cstheme="minorBidi"/>
        </w:rPr>
        <w:t xml:space="preserve">истечения крайнего срока </w:t>
      </w:r>
      <w:r w:rsidRPr="007C0683">
        <w:rPr>
          <w:rFonts w:ascii="GHEA Grapalat" w:eastAsiaTheme="minorHAnsi" w:hAnsi="GHEA Grapalat" w:cstheme="minorBidi"/>
        </w:rPr>
        <w:t xml:space="preserve">подачи принципалом заявки на участие в организованной бенефициаром процедуре закупок под кодом   </w:t>
      </w:r>
      <w:r w:rsidR="00E37ECF" w:rsidRPr="007C0683">
        <w:rPr>
          <w:rFonts w:ascii="GHEA Grapalat" w:hAnsi="GHEA Grapalat"/>
          <w:lang w:val="hy-AM"/>
        </w:rPr>
        <w:t xml:space="preserve">ԵԷՊԱ-ԳՀԾՁԲ-26/01 </w:t>
      </w:r>
      <w:r w:rsidR="00E37ECF" w:rsidRPr="007C0683">
        <w:rPr>
          <w:rFonts w:ascii="GHEA Grapalat" w:hAnsi="GHEA Grapalat"/>
          <w:color w:val="000000"/>
          <w:sz w:val="20"/>
          <w:szCs w:val="20"/>
          <w:lang w:val="hy-AM"/>
        </w:rPr>
        <w:t xml:space="preserve"> </w:t>
      </w:r>
      <w:r w:rsidR="00E37ECF" w:rsidRPr="007C0683">
        <w:rPr>
          <w:rFonts w:ascii="GHEA Grapalat" w:hAnsi="GHEA Grapalat"/>
          <w:color w:val="000000"/>
          <w:sz w:val="20"/>
          <w:szCs w:val="20"/>
        </w:rPr>
        <w:t xml:space="preserve"> </w:t>
      </w:r>
    </w:p>
    <w:p w:rsidR="00CC378E" w:rsidRDefault="0036746C" w:rsidP="0036746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7C0683">
        <w:rPr>
          <w:rFonts w:ascii="GHEA Grapalat" w:eastAsiaTheme="minorHAnsi" w:hAnsi="GHEA Grapalat" w:cstheme="minorBidi"/>
        </w:rPr>
        <w:t>Информацию о факте предоставления настоящей гарантии</w:t>
      </w:r>
      <w:r w:rsidR="007D4987" w:rsidRPr="007C0683">
        <w:rPr>
          <w:rFonts w:ascii="GHEA Grapalat" w:eastAsiaTheme="minorHAnsi" w:hAnsi="GHEA Grapalat" w:cstheme="minorBidi"/>
        </w:rPr>
        <w:t>--</w:t>
      </w:r>
      <w:r w:rsidR="007D4987" w:rsidRPr="007C0683">
        <w:t xml:space="preserve"> </w:t>
      </w:r>
      <w:r w:rsidR="007D4987" w:rsidRPr="007C0683">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Pr="007C0683">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w:t>
      </w:r>
      <w:r w:rsidR="00CC378E" w:rsidRPr="007C0683">
        <w:rPr>
          <w:rFonts w:ascii="GHEA Grapalat" w:eastAsiaTheme="minorHAnsi" w:hAnsi="GHEA Grapalat" w:cstheme="minorBidi"/>
        </w:rPr>
        <w:t>-</w:t>
      </w:r>
      <w:r w:rsidR="00E37ECF" w:rsidRPr="007C0683">
        <w:rPr>
          <w:rFonts w:ascii="GHEA Grapalat" w:hAnsi="GHEA Grapalat"/>
          <w:color w:val="000000"/>
          <w:sz w:val="20"/>
          <w:szCs w:val="20"/>
          <w:u w:val="single"/>
          <w:lang w:val="hy-AM"/>
        </w:rPr>
        <w:t xml:space="preserve"> gnumneroak@list.ru</w:t>
      </w:r>
      <w:r w:rsidR="00E37ECF" w:rsidRPr="007C0683">
        <w:rPr>
          <w:rFonts w:ascii="GHEA Grapalat" w:hAnsi="GHEA Grapalat"/>
          <w:color w:val="000000"/>
          <w:sz w:val="20"/>
          <w:szCs w:val="20"/>
          <w:lang w:val="hy-AM"/>
        </w:rPr>
        <w:t xml:space="preserve">  </w:t>
      </w:r>
      <w:r w:rsidR="00CC378E" w:rsidRPr="007C0683">
        <w:rPr>
          <w:rFonts w:ascii="GHEA Grapalat" w:eastAsiaTheme="minorHAnsi" w:hAnsi="GHEA Grapalat" w:cstheme="minorBidi"/>
        </w:rPr>
        <w:t xml:space="preserve">    </w:t>
      </w:r>
      <w:r w:rsidRPr="007C0683">
        <w:rPr>
          <w:rFonts w:ascii="GHEA Grapalat" w:eastAsiaTheme="minorHAnsi" w:hAnsi="GHEA Grapalat" w:cstheme="minorBidi"/>
        </w:rPr>
        <w:t>который указан в</w:t>
      </w:r>
      <w:r w:rsidRPr="00EC0CC9">
        <w:rPr>
          <w:rFonts w:ascii="GHEA Grapalat" w:eastAsiaTheme="minorHAnsi" w:hAnsi="GHEA Grapalat" w:cstheme="minorBidi"/>
        </w:rPr>
        <w:t xml:space="preserve"> </w:t>
      </w:r>
    </w:p>
    <w:p w:rsidR="00CC378E" w:rsidRDefault="00CC378E" w:rsidP="0036746C">
      <w:pPr>
        <w:pStyle w:val="NormalWeb"/>
        <w:shd w:val="clear" w:color="auto" w:fill="FFFFFF"/>
        <w:spacing w:before="0" w:beforeAutospacing="0" w:after="0" w:afterAutospacing="0"/>
        <w:ind w:firstLine="375"/>
        <w:jc w:val="both"/>
        <w:rPr>
          <w:rFonts w:ascii="GHEA Grapalat" w:eastAsiaTheme="minorHAnsi" w:hAnsi="GHEA Grapalat" w:cstheme="minorBidi"/>
        </w:rPr>
      </w:pPr>
      <w:r>
        <w:rPr>
          <w:rStyle w:val="Strong"/>
          <w:b w:val="0"/>
          <w:bCs w:val="0"/>
          <w:sz w:val="20"/>
          <w:szCs w:val="20"/>
        </w:rPr>
        <w:lastRenderedPageBreak/>
        <w:t>адрес эл. почты секретаря</w:t>
      </w:r>
    </w:p>
    <w:p w:rsidR="0036746C" w:rsidRDefault="0036746C" w:rsidP="0036746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EC0CC9">
        <w:rPr>
          <w:rFonts w:ascii="GHEA Grapalat" w:eastAsiaTheme="minorHAnsi" w:hAnsi="GHEA Grapalat" w:cstheme="minorBidi"/>
        </w:rPr>
        <w:t>упомянутом в настоящем пункте приглашении к процедуре закупок.</w:t>
      </w:r>
    </w:p>
    <w:p w:rsidR="0036746C" w:rsidRDefault="0036746C" w:rsidP="0036746C">
      <w:pPr>
        <w:pStyle w:val="NormalWeb"/>
        <w:shd w:val="clear" w:color="auto" w:fill="FFFFFF"/>
        <w:spacing w:before="0" w:beforeAutospacing="0" w:after="0" w:afterAutospacing="0"/>
        <w:ind w:firstLine="375"/>
        <w:jc w:val="both"/>
        <w:rPr>
          <w:rStyle w:val="Strong"/>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C10A50"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00C10A50" w:rsidRPr="00C10A50">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00C10A50" w:rsidRPr="00C10A50">
        <w:rPr>
          <w:rFonts w:ascii="GHEA Grapalat" w:eastAsiaTheme="minorHAnsi" w:hAnsi="GHEA Grapalat" w:cstheme="minorBidi"/>
        </w:rPr>
        <w:t>.</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BodyTextIndent"/>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9B7A85" w:rsidRDefault="009B7A85" w:rsidP="001005B0">
      <w:pPr>
        <w:widowControl w:val="0"/>
        <w:spacing w:after="160"/>
        <w:ind w:firstLine="567"/>
        <w:jc w:val="right"/>
        <w:rPr>
          <w:rFonts w:ascii="GHEA Grapalat" w:hAnsi="GHEA Grapalat"/>
          <w:b/>
        </w:rPr>
      </w:pPr>
    </w:p>
    <w:p w:rsidR="001005B0" w:rsidRPr="007C0683" w:rsidRDefault="007B3F5F" w:rsidP="001005B0">
      <w:pPr>
        <w:widowControl w:val="0"/>
        <w:spacing w:after="160"/>
        <w:ind w:firstLine="567"/>
        <w:jc w:val="right"/>
        <w:rPr>
          <w:rFonts w:ascii="GHEA Grapalat" w:hAnsi="GHEA Grapalat"/>
          <w:b/>
        </w:rPr>
      </w:pPr>
      <w:r w:rsidRPr="007C0683">
        <w:rPr>
          <w:rFonts w:ascii="GHEA Grapalat" w:hAnsi="GHEA Grapalat"/>
          <w:b/>
        </w:rPr>
        <w:t>Приложение № 4</w:t>
      </w:r>
    </w:p>
    <w:p w:rsidR="007B3F5F" w:rsidRPr="007C0683" w:rsidRDefault="007B3F5F" w:rsidP="001005B0">
      <w:pPr>
        <w:widowControl w:val="0"/>
        <w:spacing w:after="160"/>
        <w:ind w:firstLine="567"/>
        <w:jc w:val="right"/>
        <w:rPr>
          <w:rFonts w:ascii="GHEA Grapalat" w:hAnsi="GHEA Grapalat" w:cs="Arial"/>
          <w:b/>
        </w:rPr>
      </w:pPr>
      <w:r w:rsidRPr="007C0683">
        <w:rPr>
          <w:rFonts w:ascii="GHEA Grapalat" w:hAnsi="GHEA Grapalat"/>
          <w:b/>
        </w:rPr>
        <w:t xml:space="preserve">к Приглашению на </w:t>
      </w:r>
      <w:r w:rsidR="00663926" w:rsidRPr="007C0683">
        <w:rPr>
          <w:rFonts w:ascii="Sylfaen" w:hAnsi="Sylfaen"/>
        </w:rPr>
        <w:t>ЗАПРОСЕ КОТИРОВОК</w:t>
      </w:r>
      <w:r w:rsidRPr="007C0683">
        <w:rPr>
          <w:rFonts w:ascii="GHEA Grapalat" w:hAnsi="GHEA Grapalat" w:cs="Arial"/>
          <w:b/>
        </w:rPr>
        <w:br/>
      </w:r>
      <w:r w:rsidRPr="007C0683">
        <w:rPr>
          <w:rFonts w:ascii="GHEA Grapalat" w:hAnsi="GHEA Grapalat"/>
          <w:b/>
        </w:rPr>
        <w:t xml:space="preserve">под кодом </w:t>
      </w:r>
      <w:r w:rsidR="00A85618" w:rsidRPr="007C0683">
        <w:rPr>
          <w:rFonts w:ascii="GHEA Grapalat" w:hAnsi="GHEA Grapalat"/>
          <w:b/>
        </w:rPr>
        <w:t xml:space="preserve">ԵԷՊԱ-ԳՀԾՁԲ-26/01     </w:t>
      </w:r>
      <w:r w:rsidR="00B7184E" w:rsidRPr="007C0683">
        <w:rPr>
          <w:rFonts w:ascii="GHEA Grapalat" w:hAnsi="GHEA Grapalat"/>
          <w:b/>
        </w:rPr>
        <w:t>*</w:t>
      </w:r>
    </w:p>
    <w:p w:rsidR="0016001A" w:rsidRPr="007C0683" w:rsidRDefault="0016001A" w:rsidP="0016001A">
      <w:pPr>
        <w:pStyle w:val="BodyTextIndent3"/>
        <w:widowControl w:val="0"/>
        <w:spacing w:after="160" w:line="240" w:lineRule="auto"/>
        <w:jc w:val="center"/>
        <w:rPr>
          <w:rFonts w:ascii="GHEA Grapalat" w:hAnsi="GHEA Grapalat"/>
          <w:sz w:val="24"/>
          <w:szCs w:val="24"/>
          <w:lang w:val="hy-AM"/>
        </w:rPr>
      </w:pPr>
      <w:r w:rsidRPr="007C0683">
        <w:rPr>
          <w:rFonts w:ascii="GHEA Grapalat" w:hAnsi="GHEA Grapalat"/>
          <w:sz w:val="24"/>
          <w:szCs w:val="24"/>
        </w:rPr>
        <w:t xml:space="preserve">ГАРАНТИЯ </w:t>
      </w:r>
      <w:r w:rsidRPr="007C0683">
        <w:rPr>
          <w:rFonts w:ascii="GHEA Grapalat" w:hAnsi="GHEA Grapalat"/>
          <w:sz w:val="24"/>
          <w:szCs w:val="24"/>
          <w:lang w:val="en-US"/>
        </w:rPr>
        <w:t>N</w:t>
      </w:r>
      <w:r w:rsidRPr="007C0683">
        <w:rPr>
          <w:rFonts w:ascii="GHEA Grapalat" w:hAnsi="GHEA Grapalat"/>
          <w:sz w:val="24"/>
          <w:szCs w:val="24"/>
          <w:lang w:val="hy-AM"/>
        </w:rPr>
        <w:t>________</w:t>
      </w:r>
    </w:p>
    <w:p w:rsidR="007B3F5F" w:rsidRPr="007C0683" w:rsidRDefault="0016001A" w:rsidP="007B3F5F">
      <w:pPr>
        <w:widowControl w:val="0"/>
        <w:spacing w:after="160"/>
        <w:ind w:left="567" w:right="565"/>
        <w:jc w:val="center"/>
        <w:rPr>
          <w:rFonts w:ascii="GHEA Grapalat" w:hAnsi="GHEA Grapalat"/>
          <w:b/>
        </w:rPr>
      </w:pPr>
      <w:r w:rsidRPr="007C068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7C068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7C0683">
        <w:rPr>
          <w:rFonts w:eastAsiaTheme="minorHAnsi" w:cstheme="minorBidi"/>
        </w:rPr>
        <w:t xml:space="preserve"> N</w:t>
      </w:r>
      <w:r w:rsidRPr="007C0683">
        <w:rPr>
          <w:rFonts w:eastAsiaTheme="minorHAnsi" w:cstheme="minorBidi"/>
          <w:lang w:val="hy-AM"/>
        </w:rPr>
        <w:t xml:space="preserve">  </w:t>
      </w:r>
      <w:r w:rsidRPr="007C0683">
        <w:rPr>
          <w:rStyle w:val="Strong"/>
          <w:rFonts w:ascii="GHEA Grapalat" w:hAnsi="GHEA Grapalat"/>
          <w:sz w:val="20"/>
          <w:szCs w:val="20"/>
          <w:u w:val="single"/>
          <w:lang w:val="hy-AM"/>
        </w:rPr>
        <w:tab/>
      </w:r>
      <w:r w:rsidR="00E37ECF" w:rsidRPr="007C0683">
        <w:rPr>
          <w:rFonts w:ascii="GHEA Grapalat" w:hAnsi="GHEA Grapalat"/>
          <w:lang w:val="hy-AM"/>
        </w:rPr>
        <w:t xml:space="preserve">ԵԷՊԱ-ԳՀԾՁԲ-26/01 </w:t>
      </w:r>
      <w:r w:rsidR="00E37ECF" w:rsidRPr="007C0683">
        <w:rPr>
          <w:rStyle w:val="Strong"/>
          <w:rFonts w:ascii="GHEA Grapalat" w:hAnsi="GHEA Grapalat"/>
          <w:b w:val="0"/>
          <w:bCs w:val="0"/>
          <w:sz w:val="20"/>
          <w:szCs w:val="20"/>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00E37ECF" w:rsidRPr="00C100A9">
        <w:rPr>
          <w:rFonts w:ascii="GHEA Grapalat" w:hAnsi="GHEA Grapalat"/>
          <w:i/>
        </w:rPr>
        <w:t xml:space="preserve">НКО «Историко-археологический заповедник-музей «Эребуни», </w:t>
      </w:r>
      <w:r w:rsidR="00E37ECF" w:rsidRPr="00E37ECF">
        <w:rPr>
          <w:rFonts w:ascii="GHEA Grapalat" w:hAnsi="GHEA Grapalat"/>
          <w:i/>
        </w:rPr>
        <w:t xml:space="preserve"> </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 xml:space="preserve">процедуры  закупок под кодом </w:t>
      </w:r>
      <w:r w:rsidR="00E37ECF" w:rsidRPr="00671E93">
        <w:rPr>
          <w:rFonts w:ascii="GHEA Grapalat" w:hAnsi="GHEA Grapalat"/>
          <w:lang w:val="hy-AM"/>
        </w:rPr>
        <w:t xml:space="preserve">ԵԷՊԱ-ԳՀԾՁԲ-26/01 </w:t>
      </w:r>
      <w:r w:rsidR="00E37ECF" w:rsidRPr="003C5B2E">
        <w:rPr>
          <w:rStyle w:val="Strong"/>
          <w:rFonts w:ascii="GHEA Grapalat" w:hAnsi="GHEA Grapalat"/>
          <w:b w:val="0"/>
          <w:bCs w:val="0"/>
          <w:sz w:val="20"/>
          <w:szCs w:val="20"/>
          <w:highlight w:val="yellow"/>
          <w:lang w:val="hy-AM"/>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CC5A5B" w:rsidRDefault="007B3F5F" w:rsidP="00CC5A5B">
      <w:pPr>
        <w:pStyle w:val="NormalWeb"/>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2</w:t>
      </w:r>
      <w:r w:rsidRPr="00CC5A5B">
        <w:rPr>
          <w:rFonts w:ascii="GHEA Grapalat" w:eastAsiaTheme="minorHAnsi" w:hAnsi="GHEA Grapalat" w:cstheme="minorBidi"/>
        </w:rPr>
        <w:t xml:space="preserve">.  По гарантии </w:t>
      </w:r>
      <w:r w:rsidRPr="00CC5A5B">
        <w:rPr>
          <w:rFonts w:ascii="GHEA Grapalat" w:eastAsiaTheme="minorHAnsi" w:hAnsi="GHEA Grapalat" w:cstheme="minorBidi"/>
          <w:lang w:val="hy-AM"/>
        </w:rPr>
        <w:t xml:space="preserve">---------------------------------------------------------------------------- </w:t>
      </w:r>
    </w:p>
    <w:p w:rsidR="007B3F5F" w:rsidRPr="00CC5A5B" w:rsidRDefault="00667A47" w:rsidP="00CC5A5B">
      <w:pPr>
        <w:pStyle w:val="NormalWeb"/>
        <w:spacing w:before="0" w:beforeAutospacing="0" w:after="0" w:afterAutospacing="0"/>
        <w:jc w:val="both"/>
        <w:rPr>
          <w:rFonts w:ascii="GHEA Grapalat" w:eastAsiaTheme="minorHAnsi" w:hAnsi="GHEA Grapalat" w:cstheme="minorBidi"/>
        </w:rPr>
      </w:pPr>
      <w:r w:rsidRPr="00CC5A5B">
        <w:rPr>
          <w:rFonts w:ascii="GHEA Grapalat" w:eastAsiaTheme="minorHAnsi" w:hAnsi="GHEA Grapalat" w:cstheme="minorBidi"/>
          <w:sz w:val="18"/>
          <w:szCs w:val="18"/>
        </w:rPr>
        <w:t xml:space="preserve">                                     наименование выдающего гарантию банка </w:t>
      </w:r>
    </w:p>
    <w:p w:rsidR="007B3F5F" w:rsidRPr="00B138F3" w:rsidRDefault="007B3F5F" w:rsidP="00CC5A5B">
      <w:pPr>
        <w:pStyle w:val="NormalWeb"/>
        <w:spacing w:before="0" w:beforeAutospacing="0" w:after="0" w:afterAutospacing="0"/>
        <w:jc w:val="both"/>
        <w:rPr>
          <w:rFonts w:ascii="GHEA Grapalat" w:eastAsiaTheme="minorHAnsi" w:hAnsi="GHEA Grapalat" w:cstheme="minorBidi"/>
        </w:rPr>
      </w:pPr>
      <w:r w:rsidRPr="00CC5A5B">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w:t>
      </w:r>
      <w:r w:rsidRPr="00B138F3">
        <w:rPr>
          <w:rFonts w:ascii="GHEA Grapalat" w:eastAsiaTheme="minorHAnsi" w:hAnsi="GHEA Grapalat" w:cstheme="minorBidi"/>
        </w:rPr>
        <w:t xml:space="preserve"> настоящей гарантией, выплатить бенефициару ----------------------------------------   (далее-сумма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875C9E">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w:t>
      </w:r>
      <w:r w:rsidR="00B20E1C" w:rsidRPr="000C4F8B">
        <w:rPr>
          <w:rFonts w:ascii="Sylfaen" w:hAnsi="Sylfaen"/>
          <w:sz w:val="20"/>
          <w:szCs w:val="20"/>
          <w:lang w:val="hy-AM"/>
        </w:rPr>
        <w:t>1150012570010100</w:t>
      </w:r>
      <w:r w:rsidRPr="00B138F3">
        <w:rPr>
          <w:rFonts w:ascii="GHEA Grapalat" w:eastAsiaTheme="minorHAnsi" w:hAnsi="GHEA Grapalat" w:cstheme="minorBidi"/>
        </w:rPr>
        <w:t>___________ бенефициара.</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B7184E">
        <w:rPr>
          <w:rFonts w:ascii="GHEA Grapalat" w:eastAsiaTheme="minorHAnsi" w:hAnsi="GHEA Grapalat" w:cstheme="minorBidi"/>
          <w:sz w:val="18"/>
          <w:szCs w:val="18"/>
        </w:rPr>
        <w:t xml:space="preserve"> *</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7C068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4. Право требования бенефициара, вытекающего из настоящей гарантии, к выплате суммы </w:t>
      </w:r>
      <w:r w:rsidRPr="007C0683">
        <w:rPr>
          <w:rFonts w:ascii="GHEA Grapalat" w:eastAsiaTheme="minorHAnsi" w:hAnsi="GHEA Grapalat" w:cstheme="minorBidi"/>
        </w:rPr>
        <w:t>гарантии может быть передано другому лицу в случае письменного согласия лица, выдающего гарантию.</w:t>
      </w:r>
    </w:p>
    <w:p w:rsidR="007B3F5F" w:rsidRPr="007C0683" w:rsidRDefault="007B3F5F" w:rsidP="007B3F5F">
      <w:pPr>
        <w:pStyle w:val="NormalWeb"/>
        <w:shd w:val="clear" w:color="auto" w:fill="FFFFFF"/>
        <w:ind w:firstLine="374"/>
        <w:contextualSpacing/>
        <w:jc w:val="both"/>
        <w:rPr>
          <w:rFonts w:ascii="GHEA Grapalat" w:eastAsiaTheme="minorHAnsi" w:hAnsi="GHEA Grapalat" w:cstheme="minorBidi"/>
        </w:rPr>
      </w:pPr>
      <w:r w:rsidRPr="007C0683">
        <w:rPr>
          <w:rFonts w:ascii="GHEA Grapalat" w:eastAsiaTheme="minorHAnsi" w:hAnsi="GHEA Grapalat" w:cstheme="minorBidi"/>
        </w:rPr>
        <w:t xml:space="preserve">5. Гарантия действует </w:t>
      </w:r>
      <w:r w:rsidR="00746170" w:rsidRPr="007C0683">
        <w:rPr>
          <w:rFonts w:ascii="GHEA Grapalat" w:eastAsiaTheme="minorHAnsi" w:hAnsi="GHEA Grapalat" w:cstheme="minorBidi"/>
        </w:rPr>
        <w:t xml:space="preserve">с момента выпуска и в силе </w:t>
      </w:r>
      <w:r w:rsidRPr="007C0683">
        <w:rPr>
          <w:rFonts w:ascii="GHEA Grapalat" w:eastAsiaTheme="minorHAnsi" w:hAnsi="GHEA Grapalat" w:cstheme="minorBidi"/>
        </w:rPr>
        <w:t>со дня вступления в силу договора</w:t>
      </w:r>
      <w:r w:rsidR="00814DCB" w:rsidRPr="007C0683">
        <w:rPr>
          <w:rFonts w:ascii="GHEA Grapalat" w:eastAsiaTheme="minorHAnsi" w:hAnsi="GHEA Grapalat" w:cstheme="minorBidi"/>
        </w:rPr>
        <w:t xml:space="preserve"> под кодом</w:t>
      </w:r>
      <w:r w:rsidRPr="007C0683">
        <w:rPr>
          <w:rFonts w:ascii="GHEA Grapalat" w:eastAsiaTheme="minorHAnsi" w:hAnsi="GHEA Grapalat" w:cstheme="minorBidi"/>
        </w:rPr>
        <w:t xml:space="preserve"> N</w:t>
      </w:r>
      <w:r w:rsidR="00E37ECF" w:rsidRPr="007C0683">
        <w:rPr>
          <w:rFonts w:ascii="GHEA Grapalat" w:hAnsi="GHEA Grapalat"/>
          <w:lang w:val="hy-AM"/>
        </w:rPr>
        <w:t xml:space="preserve"> ԵԷՊԱ-ԳՀԾՁԲ-26/01 </w:t>
      </w:r>
      <w:r w:rsidR="00E37ECF" w:rsidRPr="007C0683">
        <w:rPr>
          <w:rStyle w:val="Strong"/>
          <w:rFonts w:ascii="GHEA Grapalat" w:hAnsi="GHEA Grapalat"/>
          <w:b w:val="0"/>
          <w:bCs w:val="0"/>
          <w:sz w:val="20"/>
          <w:szCs w:val="20"/>
          <w:lang w:val="hy-AM"/>
        </w:rPr>
        <w:t xml:space="preserve"> </w:t>
      </w:r>
      <w:r w:rsidR="00E37ECF" w:rsidRPr="007C0683">
        <w:rPr>
          <w:rStyle w:val="Strong"/>
          <w:rFonts w:ascii="GHEA Grapalat" w:hAnsi="GHEA Grapalat"/>
          <w:b w:val="0"/>
          <w:bCs w:val="0"/>
          <w:sz w:val="20"/>
          <w:szCs w:val="20"/>
        </w:rPr>
        <w:t xml:space="preserve"> </w:t>
      </w:r>
      <w:r w:rsidRPr="007C0683">
        <w:rPr>
          <w:rFonts w:ascii="GHEA Grapalat" w:eastAsiaTheme="minorHAnsi" w:hAnsi="GHEA Grapalat" w:cstheme="minorBidi"/>
        </w:rPr>
        <w:t>заключ</w:t>
      </w:r>
      <w:r w:rsidR="00670185" w:rsidRPr="007C0683">
        <w:rPr>
          <w:rFonts w:ascii="GHEA Grapalat" w:eastAsiaTheme="minorHAnsi" w:hAnsi="GHEA Grapalat" w:cstheme="minorBidi"/>
        </w:rPr>
        <w:t>аемого</w:t>
      </w:r>
      <w:r w:rsidRPr="007C0683">
        <w:rPr>
          <w:rFonts w:ascii="GHEA Grapalat" w:eastAsiaTheme="minorHAnsi" w:hAnsi="GHEA Grapalat" w:cstheme="minorBidi"/>
        </w:rPr>
        <w:t xml:space="preserve"> между бенефициаром </w:t>
      </w:r>
      <w:r w:rsidR="0054663D" w:rsidRPr="007C0683">
        <w:rPr>
          <w:rFonts w:ascii="GHEA Grapalat" w:eastAsiaTheme="minorHAnsi" w:hAnsi="GHEA Grapalat" w:cstheme="minorBidi"/>
        </w:rPr>
        <w:t xml:space="preserve"> </w:t>
      </w:r>
    </w:p>
    <w:p w:rsidR="007B3F5F" w:rsidRPr="007C0683" w:rsidRDefault="007B3F5F" w:rsidP="007B3F5F">
      <w:pPr>
        <w:pStyle w:val="NormalWeb"/>
        <w:shd w:val="clear" w:color="auto" w:fill="FFFFFF"/>
        <w:contextualSpacing/>
        <w:jc w:val="both"/>
        <w:rPr>
          <w:rFonts w:ascii="GHEA Grapalat" w:eastAsiaTheme="minorHAnsi" w:hAnsi="GHEA Grapalat" w:cstheme="minorBidi"/>
          <w:sz w:val="18"/>
          <w:szCs w:val="18"/>
        </w:rPr>
      </w:pPr>
      <w:r w:rsidRPr="007C0683">
        <w:rPr>
          <w:rFonts w:eastAsiaTheme="minorHAnsi" w:cstheme="minorBidi"/>
        </w:rPr>
        <w:t xml:space="preserve">  </w:t>
      </w:r>
      <w:r w:rsidR="00746170" w:rsidRPr="007C0683">
        <w:rPr>
          <w:rFonts w:eastAsiaTheme="minorHAnsi" w:cstheme="minorBidi"/>
        </w:rPr>
        <w:t xml:space="preserve">                                  </w:t>
      </w:r>
      <w:r w:rsidRPr="007C0683">
        <w:rPr>
          <w:rFonts w:ascii="GHEA Grapalat" w:eastAsiaTheme="minorHAnsi" w:hAnsi="GHEA Grapalat" w:cstheme="minorBidi"/>
          <w:sz w:val="18"/>
          <w:szCs w:val="18"/>
        </w:rPr>
        <w:t>номер заключаемого договара</w:t>
      </w:r>
    </w:p>
    <w:p w:rsidR="0054663D" w:rsidRPr="007C0683" w:rsidRDefault="00746170" w:rsidP="0054663D">
      <w:pPr>
        <w:pStyle w:val="NormalWeb"/>
        <w:shd w:val="clear" w:color="auto" w:fill="FFFFFF"/>
        <w:contextualSpacing/>
        <w:jc w:val="both"/>
        <w:rPr>
          <w:rFonts w:ascii="GHEA Grapalat" w:eastAsiaTheme="minorHAnsi" w:hAnsi="GHEA Grapalat" w:cstheme="minorBidi"/>
          <w:lang w:val="hy-AM"/>
        </w:rPr>
      </w:pPr>
      <w:r w:rsidRPr="007C0683">
        <w:rPr>
          <w:rFonts w:ascii="GHEA Grapalat" w:eastAsiaTheme="minorHAnsi" w:hAnsi="GHEA Grapalat" w:cstheme="minorBidi"/>
        </w:rPr>
        <w:t xml:space="preserve">и принципалом </w:t>
      </w:r>
      <w:r w:rsidR="0054663D" w:rsidRPr="007C0683">
        <w:rPr>
          <w:rFonts w:ascii="GHEA Grapalat" w:eastAsiaTheme="minorHAnsi" w:hAnsi="GHEA Grapalat" w:cstheme="minorBidi"/>
        </w:rPr>
        <w:t xml:space="preserve">и  действует </w:t>
      </w:r>
      <w:r w:rsidR="0054663D" w:rsidRPr="007C0683">
        <w:rPr>
          <w:rFonts w:ascii="GHEA Grapalat" w:eastAsiaTheme="minorHAnsi" w:hAnsi="GHEA Grapalat" w:cstheme="minorBidi"/>
          <w:lang w:val="hy-AM"/>
        </w:rPr>
        <w:t xml:space="preserve"> </w:t>
      </w:r>
      <w:r w:rsidR="0054663D" w:rsidRPr="007C0683">
        <w:rPr>
          <w:rFonts w:ascii="GHEA Grapalat" w:eastAsiaTheme="minorHAnsi" w:hAnsi="GHEA Grapalat" w:cstheme="minorBidi"/>
        </w:rPr>
        <w:t>в</w:t>
      </w:r>
      <w:r w:rsidR="0054663D" w:rsidRPr="007C0683">
        <w:rPr>
          <w:rFonts w:ascii="GHEA Grapalat" w:hAnsi="GHEA Grapalat"/>
        </w:rPr>
        <w:t>ключительно</w:t>
      </w:r>
      <w:r w:rsidR="0054663D" w:rsidRPr="007C0683">
        <w:rPr>
          <w:rFonts w:ascii="GHEA Grapalat" w:eastAsiaTheme="minorHAnsi" w:hAnsi="GHEA Grapalat" w:cstheme="minorBidi"/>
        </w:rPr>
        <w:t xml:space="preserve"> </w:t>
      </w:r>
      <w:r w:rsidR="0054663D" w:rsidRPr="007C0683">
        <w:rPr>
          <w:rFonts w:ascii="GHEA Grapalat" w:eastAsiaTheme="minorHAnsi" w:hAnsi="GHEA Grapalat" w:cstheme="minorBidi"/>
          <w:lang w:val="hy-AM"/>
        </w:rPr>
        <w:t xml:space="preserve"> </w:t>
      </w:r>
      <w:r w:rsidR="0054663D" w:rsidRPr="007C0683">
        <w:rPr>
          <w:rFonts w:ascii="GHEA Grapalat" w:eastAsiaTheme="minorHAnsi" w:hAnsi="GHEA Grapalat" w:cstheme="minorBidi"/>
        </w:rPr>
        <w:t xml:space="preserve">до </w:t>
      </w:r>
      <w:r w:rsidR="0054663D" w:rsidRPr="007C0683">
        <w:rPr>
          <w:rFonts w:ascii="GHEA Grapalat" w:eastAsiaTheme="minorHAnsi" w:hAnsi="GHEA Grapalat" w:cstheme="minorBidi"/>
          <w:lang w:val="hy-AM"/>
        </w:rPr>
        <w:t xml:space="preserve"> </w:t>
      </w:r>
      <w:r w:rsidR="0054663D" w:rsidRPr="007C0683">
        <w:rPr>
          <w:rFonts w:ascii="GHEA Grapalat" w:eastAsiaTheme="minorHAnsi" w:hAnsi="GHEA Grapalat" w:cstheme="minorBidi"/>
        </w:rPr>
        <w:t xml:space="preserve">девяностого </w:t>
      </w:r>
      <w:r w:rsidR="0054663D" w:rsidRPr="007C0683">
        <w:rPr>
          <w:rFonts w:ascii="GHEA Grapalat" w:eastAsiaTheme="minorHAnsi" w:hAnsi="GHEA Grapalat" w:cstheme="minorBidi"/>
          <w:lang w:val="hy-AM"/>
        </w:rPr>
        <w:t xml:space="preserve"> </w:t>
      </w:r>
      <w:r w:rsidR="0054663D" w:rsidRPr="007C0683">
        <w:rPr>
          <w:rFonts w:ascii="GHEA Grapalat" w:eastAsiaTheme="minorHAnsi" w:hAnsi="GHEA Grapalat" w:cstheme="minorBidi"/>
        </w:rPr>
        <w:t xml:space="preserve">рабочего </w:t>
      </w:r>
      <w:r w:rsidR="0054663D" w:rsidRPr="007C0683">
        <w:rPr>
          <w:rFonts w:ascii="GHEA Grapalat" w:eastAsiaTheme="minorHAnsi" w:hAnsi="GHEA Grapalat" w:cstheme="minorBidi"/>
          <w:lang w:val="hy-AM"/>
        </w:rPr>
        <w:t xml:space="preserve"> </w:t>
      </w:r>
      <w:r w:rsidR="0054663D" w:rsidRPr="007C0683">
        <w:rPr>
          <w:rFonts w:ascii="GHEA Grapalat" w:eastAsiaTheme="minorHAnsi" w:hAnsi="GHEA Grapalat" w:cstheme="minorBidi"/>
        </w:rPr>
        <w:t>дня</w:t>
      </w:r>
      <w:r w:rsidR="0054663D" w:rsidRPr="007C0683">
        <w:rPr>
          <w:rFonts w:ascii="GHEA Grapalat" w:eastAsiaTheme="minorHAnsi" w:hAnsi="GHEA Grapalat" w:cstheme="minorBidi"/>
          <w:lang w:val="hy-AM"/>
        </w:rPr>
        <w:t xml:space="preserve">  </w:t>
      </w:r>
      <w:r w:rsidR="0054663D" w:rsidRPr="007C0683">
        <w:rPr>
          <w:rFonts w:ascii="GHEA Grapalat" w:eastAsiaTheme="minorHAnsi" w:hAnsi="GHEA Grapalat" w:cstheme="minorBidi"/>
        </w:rPr>
        <w:t xml:space="preserve">следующего за днем </w:t>
      </w:r>
    </w:p>
    <w:p w:rsidR="0054663D" w:rsidRPr="007C0683" w:rsidRDefault="0054663D" w:rsidP="0054663D">
      <w:pPr>
        <w:pStyle w:val="NormalWeb"/>
        <w:shd w:val="clear" w:color="auto" w:fill="FFFFFF"/>
        <w:contextualSpacing/>
        <w:jc w:val="both"/>
        <w:rPr>
          <w:rFonts w:ascii="GHEA Grapalat" w:eastAsiaTheme="minorHAnsi" w:hAnsi="GHEA Grapalat" w:cstheme="minorBidi"/>
          <w:sz w:val="18"/>
          <w:szCs w:val="18"/>
          <w:lang w:val="hy-AM"/>
        </w:rPr>
      </w:pPr>
    </w:p>
    <w:p w:rsidR="0054663D" w:rsidRPr="007C0683" w:rsidRDefault="0054663D" w:rsidP="0054663D">
      <w:pPr>
        <w:pStyle w:val="NormalWeb"/>
        <w:shd w:val="clear" w:color="auto" w:fill="FFFFFF"/>
        <w:contextualSpacing/>
        <w:jc w:val="center"/>
        <w:rPr>
          <w:rFonts w:eastAsiaTheme="minorHAnsi" w:cstheme="minorBidi"/>
        </w:rPr>
      </w:pPr>
      <w:r w:rsidRPr="007C0683">
        <w:rPr>
          <w:rFonts w:ascii="GHEA Grapalat" w:eastAsiaTheme="minorHAnsi" w:hAnsi="GHEA Grapalat" w:cstheme="minorBidi"/>
          <w:lang w:val="hy-AM"/>
        </w:rPr>
        <w:t>--------------------------------------------------------</w:t>
      </w:r>
      <w:r w:rsidRPr="007C0683">
        <w:rPr>
          <w:rFonts w:ascii="GHEA Grapalat" w:eastAsiaTheme="minorHAnsi" w:hAnsi="GHEA Grapalat" w:cstheme="minorBidi"/>
        </w:rPr>
        <w:t>------------------</w:t>
      </w:r>
      <w:r w:rsidRPr="007C0683">
        <w:rPr>
          <w:rFonts w:ascii="GHEA Grapalat" w:eastAsiaTheme="minorHAnsi" w:hAnsi="GHEA Grapalat" w:cstheme="minorBidi"/>
          <w:lang w:val="hy-AM"/>
        </w:rPr>
        <w:t>----------------------</w:t>
      </w:r>
      <w:r w:rsidRPr="007C0683">
        <w:rPr>
          <w:rFonts w:eastAsiaTheme="minorHAnsi" w:cstheme="minorBidi"/>
        </w:rPr>
        <w:t xml:space="preserve"> </w:t>
      </w:r>
      <w:r w:rsidRPr="007C0683">
        <w:rPr>
          <w:rFonts w:eastAsiaTheme="minorHAnsi" w:cstheme="minorBidi"/>
          <w:lang w:val="hy-AM"/>
        </w:rPr>
        <w:t>.</w:t>
      </w:r>
      <w:r w:rsidRPr="007C0683">
        <w:rPr>
          <w:rFonts w:eastAsiaTheme="minorHAnsi" w:cstheme="minorBidi"/>
        </w:rPr>
        <w:t xml:space="preserve">           </w:t>
      </w:r>
      <w:r w:rsidRPr="007C0683">
        <w:rPr>
          <w:rFonts w:ascii="GHEA Grapalat" w:eastAsiaTheme="minorHAnsi" w:hAnsi="GHEA Grapalat" w:cstheme="minorBidi"/>
          <w:sz w:val="16"/>
          <w:szCs w:val="16"/>
        </w:rPr>
        <w:t xml:space="preserve"> крайн</w:t>
      </w:r>
      <w:r w:rsidR="009F7214" w:rsidRPr="007C0683">
        <w:rPr>
          <w:rFonts w:ascii="GHEA Grapalat" w:eastAsiaTheme="minorHAnsi" w:hAnsi="GHEA Grapalat" w:cstheme="minorBidi"/>
          <w:sz w:val="16"/>
          <w:szCs w:val="16"/>
        </w:rPr>
        <w:t>и</w:t>
      </w:r>
      <w:r w:rsidRPr="007C0683">
        <w:rPr>
          <w:rFonts w:ascii="GHEA Grapalat" w:eastAsiaTheme="minorHAnsi" w:hAnsi="GHEA Grapalat" w:cstheme="minorBidi"/>
          <w:sz w:val="16"/>
          <w:szCs w:val="16"/>
        </w:rPr>
        <w:t>й срок оказния услуг</w:t>
      </w:r>
      <w:r w:rsidRPr="007C0683">
        <w:rPr>
          <w:rFonts w:ascii="GHEA Grapalat" w:eastAsiaTheme="minorHAnsi" w:hAnsi="GHEA Grapalat" w:cstheme="minorBidi"/>
          <w:sz w:val="16"/>
          <w:szCs w:val="16"/>
          <w:lang w:val="hy-AM"/>
        </w:rPr>
        <w:t>, предусмотренн</w:t>
      </w:r>
      <w:r w:rsidRPr="007C0683">
        <w:rPr>
          <w:rFonts w:ascii="GHEA Grapalat" w:eastAsiaTheme="minorHAnsi" w:hAnsi="GHEA Grapalat" w:cstheme="minorBidi"/>
          <w:sz w:val="16"/>
          <w:szCs w:val="16"/>
        </w:rPr>
        <w:t xml:space="preserve">ый </w:t>
      </w:r>
      <w:r w:rsidRPr="007C0683">
        <w:rPr>
          <w:rFonts w:ascii="GHEA Grapalat" w:eastAsiaTheme="minorHAnsi" w:hAnsi="GHEA Grapalat" w:cstheme="minorBidi"/>
          <w:sz w:val="16"/>
          <w:szCs w:val="16"/>
          <w:lang w:val="hy-AM"/>
        </w:rPr>
        <w:t>заключаемым договором</w:t>
      </w:r>
      <w:r w:rsidR="00DA27F6" w:rsidRPr="007C0683">
        <w:rPr>
          <w:rFonts w:ascii="GHEA Grapalat" w:eastAsiaTheme="minorHAnsi" w:hAnsi="GHEA Grapalat" w:cstheme="minorBidi"/>
          <w:sz w:val="16"/>
          <w:szCs w:val="16"/>
        </w:rPr>
        <w:t xml:space="preserve"> </w:t>
      </w:r>
    </w:p>
    <w:p w:rsidR="00BB7E7F" w:rsidRPr="007C0683" w:rsidRDefault="0054663D" w:rsidP="0054663D">
      <w:pPr>
        <w:pStyle w:val="NormalWeb"/>
        <w:shd w:val="clear" w:color="auto" w:fill="FFFFFF"/>
        <w:contextualSpacing/>
        <w:jc w:val="both"/>
        <w:rPr>
          <w:rFonts w:ascii="GHEA Grapalat" w:eastAsiaTheme="minorHAnsi" w:hAnsi="GHEA Grapalat" w:cstheme="minorBidi"/>
        </w:rPr>
      </w:pPr>
      <w:r w:rsidRPr="007C0683">
        <w:rPr>
          <w:rFonts w:ascii="GHEA Grapalat" w:eastAsiaTheme="minorHAnsi" w:hAnsi="GHEA Grapalat" w:cstheme="minorBidi"/>
        </w:rPr>
        <w:t>В день предоставления гарантии лицо, выдающее гарантию, с официального адреса</w:t>
      </w:r>
      <w:r w:rsidRPr="007C0683">
        <w:rPr>
          <w:rFonts w:ascii="GHEA Grapalat" w:eastAsiaTheme="minorHAnsi" w:hAnsi="GHEA Grapalat" w:cstheme="minorBidi"/>
          <w:lang w:val="hy-AM"/>
        </w:rPr>
        <w:t xml:space="preserve"> </w:t>
      </w:r>
      <w:r w:rsidRPr="007C068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BB7E7F" w:rsidRPr="007C0683">
        <w:rPr>
          <w:rFonts w:ascii="GHEA Grapalat" w:eastAsiaTheme="minorHAnsi" w:hAnsi="GHEA Grapalat" w:cstheme="minorBidi"/>
        </w:rPr>
        <w:t xml:space="preserve"> </w:t>
      </w:r>
      <w:r w:rsidR="00E37ECF" w:rsidRPr="007C0683">
        <w:rPr>
          <w:rFonts w:ascii="GHEA Grapalat" w:hAnsi="GHEA Grapalat"/>
          <w:color w:val="000000"/>
          <w:sz w:val="20"/>
          <w:szCs w:val="20"/>
          <w:u w:val="single"/>
          <w:lang w:val="hy-AM"/>
        </w:rPr>
        <w:t>gnumneroak@list.ru</w:t>
      </w:r>
      <w:r w:rsidR="00E37ECF" w:rsidRPr="007C0683">
        <w:rPr>
          <w:rFonts w:ascii="GHEA Grapalat" w:hAnsi="GHEA Grapalat"/>
          <w:color w:val="000000"/>
          <w:sz w:val="20"/>
          <w:szCs w:val="20"/>
          <w:lang w:val="hy-AM"/>
        </w:rPr>
        <w:t xml:space="preserve">  </w:t>
      </w:r>
    </w:p>
    <w:p w:rsidR="00BB7E7F" w:rsidRPr="007C0683" w:rsidRDefault="00BB7E7F" w:rsidP="0054663D">
      <w:pPr>
        <w:pStyle w:val="NormalWeb"/>
        <w:shd w:val="clear" w:color="auto" w:fill="FFFFFF"/>
        <w:contextualSpacing/>
        <w:jc w:val="both"/>
        <w:rPr>
          <w:rFonts w:ascii="GHEA Grapalat" w:eastAsiaTheme="minorHAnsi" w:hAnsi="GHEA Grapalat" w:cstheme="minorBidi"/>
        </w:rPr>
      </w:pPr>
      <w:r w:rsidRPr="007C0683">
        <w:rPr>
          <w:rStyle w:val="Strong"/>
          <w:b w:val="0"/>
          <w:bCs w:val="0"/>
          <w:sz w:val="20"/>
          <w:szCs w:val="20"/>
        </w:rPr>
        <w:lastRenderedPageBreak/>
        <w:t xml:space="preserve">                                                                                     адрес эл. почты секретаря</w:t>
      </w:r>
    </w:p>
    <w:p w:rsidR="0054663D" w:rsidRPr="007C0683" w:rsidRDefault="0054663D" w:rsidP="0054663D">
      <w:pPr>
        <w:pStyle w:val="NormalWeb"/>
        <w:shd w:val="clear" w:color="auto" w:fill="FFFFFF"/>
        <w:contextualSpacing/>
        <w:jc w:val="both"/>
        <w:rPr>
          <w:rFonts w:ascii="GHEA Grapalat" w:eastAsiaTheme="minorHAnsi" w:hAnsi="GHEA Grapalat" w:cstheme="minorBidi"/>
        </w:rPr>
      </w:pPr>
      <w:r w:rsidRPr="007C0683">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7C0683">
        <w:rPr>
          <w:rFonts w:ascii="GHEA Grapalat" w:eastAsiaTheme="minorHAnsi" w:hAnsi="GHEA Grapalat" w:cstheme="minorBidi"/>
          <w:lang w:val="hy-AM"/>
        </w:rPr>
        <w:t>.</w:t>
      </w:r>
      <w:r w:rsidRPr="007C0683">
        <w:rPr>
          <w:rFonts w:ascii="GHEA Grapalat" w:eastAsiaTheme="minorHAnsi" w:hAnsi="GHEA Grapalat" w:cstheme="minorBidi"/>
        </w:rPr>
        <w:t xml:space="preserve"> </w:t>
      </w:r>
    </w:p>
    <w:p w:rsidR="00C34E3B" w:rsidRPr="007C0683" w:rsidRDefault="00C34E3B" w:rsidP="0054663D">
      <w:pPr>
        <w:pStyle w:val="NormalWeb"/>
        <w:shd w:val="clear" w:color="auto" w:fill="FFFFFF"/>
        <w:contextualSpacing/>
        <w:jc w:val="both"/>
        <w:rPr>
          <w:rFonts w:ascii="GHEA Grapalat" w:eastAsiaTheme="minorHAnsi" w:hAnsi="GHEA Grapalat" w:cstheme="minorBidi"/>
          <w:color w:val="FF0000"/>
        </w:rPr>
      </w:pPr>
    </w:p>
    <w:p w:rsidR="007B3F5F" w:rsidRPr="007C068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7C068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7C0683" w:rsidRDefault="007B3F5F" w:rsidP="007B3F5F">
      <w:pPr>
        <w:pStyle w:val="NormalWeb"/>
        <w:shd w:val="clear" w:color="auto" w:fill="FFFFFF"/>
        <w:ind w:firstLine="374"/>
        <w:contextualSpacing/>
        <w:jc w:val="both"/>
        <w:rPr>
          <w:rFonts w:ascii="GHEA Grapalat" w:eastAsiaTheme="minorHAnsi" w:hAnsi="GHEA Grapalat" w:cstheme="minorBidi"/>
        </w:rPr>
      </w:pPr>
      <w:r w:rsidRPr="007C0683">
        <w:rPr>
          <w:rFonts w:ascii="GHEA Grapalat" w:eastAsiaTheme="minorHAnsi" w:hAnsi="GHEA Grapalat" w:cstheme="minorBidi"/>
        </w:rPr>
        <w:t>1) копии заключенного договора N</w:t>
      </w:r>
      <w:r w:rsidRPr="007C0683">
        <w:rPr>
          <w:rFonts w:ascii="GHEA Grapalat" w:eastAsiaTheme="minorHAnsi" w:hAnsi="GHEA Grapalat" w:cstheme="minorBidi"/>
          <w:lang w:val="hy-AM"/>
        </w:rPr>
        <w:t xml:space="preserve"> </w:t>
      </w:r>
      <w:r w:rsidR="00E37ECF" w:rsidRPr="007C0683">
        <w:rPr>
          <w:rFonts w:ascii="GHEA Grapalat" w:hAnsi="GHEA Grapalat"/>
          <w:lang w:val="hy-AM"/>
        </w:rPr>
        <w:t xml:space="preserve">ԵԷՊԱ-ԳՀԾՁԲ-26/01 </w:t>
      </w:r>
      <w:r w:rsidR="00E37ECF" w:rsidRPr="007C0683">
        <w:rPr>
          <w:rStyle w:val="Strong"/>
          <w:rFonts w:ascii="GHEA Grapalat" w:hAnsi="GHEA Grapalat"/>
          <w:b w:val="0"/>
          <w:bCs w:val="0"/>
          <w:sz w:val="20"/>
          <w:szCs w:val="20"/>
          <w:lang w:val="hy-AM"/>
        </w:rPr>
        <w:t xml:space="preserve"> </w:t>
      </w:r>
      <w:r w:rsidRPr="007C0683">
        <w:rPr>
          <w:rFonts w:ascii="GHEA Grapalat" w:eastAsiaTheme="minorHAnsi" w:hAnsi="GHEA Grapalat" w:cstheme="minorBidi"/>
        </w:rPr>
        <w:t xml:space="preserve">, включая </w:t>
      </w:r>
    </w:p>
    <w:p w:rsidR="007B3F5F" w:rsidRPr="007C0683" w:rsidRDefault="007B3F5F" w:rsidP="007B3F5F">
      <w:pPr>
        <w:pStyle w:val="NormalWeb"/>
        <w:shd w:val="clear" w:color="auto" w:fill="FFFFFF"/>
        <w:contextualSpacing/>
        <w:jc w:val="both"/>
        <w:rPr>
          <w:rFonts w:ascii="GHEA Grapalat" w:eastAsiaTheme="minorHAnsi" w:hAnsi="GHEA Grapalat" w:cstheme="minorBidi"/>
          <w:sz w:val="18"/>
          <w:szCs w:val="18"/>
        </w:rPr>
      </w:pPr>
      <w:r w:rsidRPr="007C0683">
        <w:rPr>
          <w:rFonts w:eastAsiaTheme="minorHAnsi" w:cstheme="minorBidi"/>
        </w:rPr>
        <w:t xml:space="preserve">                                                              </w:t>
      </w:r>
      <w:r w:rsidR="004D6035" w:rsidRPr="007C0683">
        <w:rPr>
          <w:rFonts w:eastAsiaTheme="minorHAnsi" w:cstheme="minorBidi"/>
        </w:rPr>
        <w:t xml:space="preserve">        </w:t>
      </w:r>
      <w:r w:rsidRPr="007C0683">
        <w:rPr>
          <w:rFonts w:eastAsiaTheme="minorHAnsi" w:cstheme="minorBidi"/>
        </w:rPr>
        <w:t xml:space="preserve"> </w:t>
      </w:r>
      <w:r w:rsidRPr="007C0683">
        <w:rPr>
          <w:rFonts w:ascii="GHEA Grapalat" w:eastAsiaTheme="minorHAnsi" w:hAnsi="GHEA Grapalat" w:cstheme="minorBidi"/>
          <w:sz w:val="18"/>
          <w:szCs w:val="18"/>
        </w:rPr>
        <w:t>номер заключаемого договара</w:t>
      </w:r>
    </w:p>
    <w:p w:rsidR="007B3F5F" w:rsidRPr="007C068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7C0683">
        <w:rPr>
          <w:rFonts w:ascii="GHEA Grapalat" w:eastAsiaTheme="minorHAnsi" w:hAnsi="GHEA Grapalat" w:cstheme="minorBidi"/>
        </w:rPr>
        <w:t>копии внесенных  в него изменений, дополнительных соглашений,</w:t>
      </w:r>
    </w:p>
    <w:p w:rsidR="007B3F5F" w:rsidRPr="007C068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7C068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7C068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7C0683">
          <w:rPr>
            <w:rStyle w:val="Hyperlink"/>
            <w:rFonts w:ascii="GHEA Grapalat" w:hAnsi="GHEA Grapalat"/>
            <w:color w:val="auto"/>
            <w:sz w:val="20"/>
            <w:szCs w:val="20"/>
            <w:lang w:val="hy-AM"/>
          </w:rPr>
          <w:t>www.procurement.am</w:t>
        </w:r>
      </w:hyperlink>
      <w:r w:rsidRPr="007C0683">
        <w:rPr>
          <w:rFonts w:ascii="GHEA Grapalat" w:eastAsiaTheme="minorHAnsi" w:hAnsi="GHEA Grapalat" w:cstheme="minorBidi"/>
        </w:rPr>
        <w:t xml:space="preserve"> .</w:t>
      </w:r>
    </w:p>
    <w:p w:rsidR="007B3F5F" w:rsidRPr="007C068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7C068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7C0683">
        <w:rPr>
          <w:rFonts w:ascii="GHEA Grapalat" w:eastAsiaTheme="minorHAnsi" w:hAnsi="GHEA Grapalat" w:cstheme="minorBidi"/>
        </w:rPr>
        <w:t>7.</w:t>
      </w:r>
      <w:r w:rsidRPr="007C0683">
        <w:t xml:space="preserve"> </w:t>
      </w:r>
      <w:r w:rsidRPr="007C068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7C068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7C068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7C0683">
        <w:rPr>
          <w:rFonts w:ascii="GHEA Grapalat" w:eastAsiaTheme="minorHAnsi" w:hAnsi="GHEA Grapalat" w:cstheme="minorBidi"/>
        </w:rPr>
        <w:t>8.</w:t>
      </w:r>
      <w:r w:rsidRPr="007C0683">
        <w:t xml:space="preserve"> </w:t>
      </w:r>
      <w:r w:rsidRPr="007C0683">
        <w:rPr>
          <w:rFonts w:ascii="GHEA Grapalat" w:eastAsiaTheme="minorHAnsi" w:hAnsi="GHEA Grapalat" w:cstheme="minorBidi"/>
        </w:rPr>
        <w:t>Лицо, выдающее гарантию, отклоняет требование бенефициара, если:</w:t>
      </w:r>
    </w:p>
    <w:p w:rsidR="007B3F5F" w:rsidRPr="007C068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7C068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7C068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7C0683">
        <w:rPr>
          <w:rFonts w:ascii="GHEA Grapalat" w:eastAsiaTheme="minorHAnsi" w:hAnsi="GHEA Grapalat" w:cstheme="minorBidi"/>
        </w:rPr>
        <w:t>2) требование представлено по истечении срока, установленного гарантией.</w:t>
      </w:r>
    </w:p>
    <w:p w:rsidR="007B3F5F" w:rsidRPr="007C068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7C068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7C068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7C068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7C068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7C068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64751C" w:rsidRPr="008842CE" w:rsidRDefault="0064751C" w:rsidP="0064751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7B3F5F" w:rsidRPr="00B138F3" w:rsidRDefault="00DB3187"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816A6" w:rsidRDefault="000816A6">
      <w:pPr>
        <w:rPr>
          <w:rFonts w:ascii="GHEA Grapalat" w:hAnsi="GHEA Grapalat"/>
          <w:i/>
          <w:sz w:val="22"/>
          <w:szCs w:val="22"/>
        </w:rPr>
      </w:pPr>
      <w:r>
        <w:rPr>
          <w:rFonts w:ascii="GHEA Grapalat" w:hAnsi="GHEA Grapalat"/>
          <w:i/>
          <w:sz w:val="22"/>
          <w:szCs w:val="22"/>
        </w:rPr>
        <w:br w:type="page"/>
      </w:r>
    </w:p>
    <w:p w:rsidR="003D2FE2" w:rsidRPr="007C0683" w:rsidRDefault="003D2FE2" w:rsidP="003D2FE2">
      <w:pPr>
        <w:widowControl w:val="0"/>
        <w:spacing w:after="160"/>
        <w:jc w:val="right"/>
        <w:rPr>
          <w:rFonts w:ascii="GHEA Grapalat" w:hAnsi="GHEA Grapalat" w:cs="GHEA Grapalat"/>
          <w:b/>
          <w:i/>
        </w:rPr>
      </w:pPr>
      <w:r w:rsidRPr="007C0683">
        <w:rPr>
          <w:rFonts w:ascii="GHEA Grapalat" w:hAnsi="GHEA Grapalat"/>
          <w:b/>
          <w:i/>
        </w:rPr>
        <w:lastRenderedPageBreak/>
        <w:t>Приложение № 4.1</w:t>
      </w:r>
    </w:p>
    <w:p w:rsidR="003D2FE2" w:rsidRPr="007C0683" w:rsidRDefault="003D2FE2" w:rsidP="003D2FE2">
      <w:pPr>
        <w:widowControl w:val="0"/>
        <w:spacing w:after="160"/>
        <w:jc w:val="right"/>
        <w:rPr>
          <w:rFonts w:ascii="GHEA Grapalat" w:hAnsi="GHEA Grapalat"/>
          <w:b/>
          <w:i/>
        </w:rPr>
      </w:pPr>
      <w:r w:rsidRPr="007C0683">
        <w:rPr>
          <w:rFonts w:ascii="GHEA Grapalat" w:hAnsi="GHEA Grapalat"/>
          <w:b/>
          <w:i/>
        </w:rPr>
        <w:t xml:space="preserve">к Приглашению на </w:t>
      </w:r>
      <w:r w:rsidR="00663926" w:rsidRPr="007C0683">
        <w:rPr>
          <w:rFonts w:ascii="Sylfaen" w:hAnsi="Sylfaen"/>
        </w:rPr>
        <w:t>ЗАПРОСЕ КОТИРОВОК</w:t>
      </w:r>
      <w:r w:rsidRPr="007C0683">
        <w:rPr>
          <w:rFonts w:ascii="GHEA Grapalat" w:hAnsi="GHEA Grapalat" w:cs="GHEA Grapalat"/>
          <w:b/>
          <w:i/>
        </w:rPr>
        <w:br/>
      </w:r>
      <w:r w:rsidRPr="007C0683">
        <w:rPr>
          <w:rFonts w:ascii="GHEA Grapalat" w:hAnsi="GHEA Grapalat"/>
          <w:b/>
          <w:i/>
        </w:rPr>
        <w:t xml:space="preserve">под кодом </w:t>
      </w:r>
      <w:r w:rsidR="00A85618" w:rsidRPr="007C0683">
        <w:rPr>
          <w:rFonts w:ascii="GHEA Grapalat" w:hAnsi="GHEA Grapalat"/>
          <w:b/>
          <w:i/>
        </w:rPr>
        <w:t xml:space="preserve">ԵԷՊԱ-ԳՀԾՁԲ-26/01     </w:t>
      </w:r>
    </w:p>
    <w:p w:rsidR="00542F4F" w:rsidRPr="007C0683" w:rsidRDefault="00542F4F" w:rsidP="00542F4F">
      <w:pPr>
        <w:pStyle w:val="BodyTextIndent3"/>
        <w:widowControl w:val="0"/>
        <w:spacing w:after="160" w:line="240" w:lineRule="auto"/>
        <w:jc w:val="center"/>
        <w:rPr>
          <w:rFonts w:ascii="GHEA Grapalat" w:hAnsi="GHEA Grapalat"/>
          <w:sz w:val="24"/>
          <w:szCs w:val="24"/>
          <w:lang w:val="hy-AM"/>
        </w:rPr>
      </w:pPr>
      <w:r w:rsidRPr="007C0683">
        <w:rPr>
          <w:rFonts w:ascii="GHEA Grapalat" w:hAnsi="GHEA Grapalat"/>
          <w:sz w:val="24"/>
          <w:szCs w:val="24"/>
        </w:rPr>
        <w:t xml:space="preserve">ГАРАНТИЯ </w:t>
      </w:r>
      <w:r w:rsidRPr="007C0683">
        <w:rPr>
          <w:rFonts w:ascii="GHEA Grapalat" w:hAnsi="GHEA Grapalat"/>
          <w:sz w:val="24"/>
          <w:szCs w:val="24"/>
          <w:lang w:val="en-US"/>
        </w:rPr>
        <w:t>N</w:t>
      </w:r>
      <w:r w:rsidRPr="007C0683">
        <w:rPr>
          <w:rFonts w:ascii="GHEA Grapalat" w:hAnsi="GHEA Grapalat"/>
          <w:sz w:val="24"/>
          <w:szCs w:val="24"/>
          <w:lang w:val="hy-AM"/>
        </w:rPr>
        <w:t>________</w:t>
      </w:r>
    </w:p>
    <w:p w:rsidR="00542F4F" w:rsidRPr="007C0683" w:rsidRDefault="00542F4F" w:rsidP="00542F4F">
      <w:pPr>
        <w:widowControl w:val="0"/>
        <w:spacing w:after="160"/>
        <w:ind w:left="567" w:right="565"/>
        <w:jc w:val="center"/>
        <w:rPr>
          <w:rFonts w:ascii="GHEA Grapalat" w:hAnsi="GHEA Grapalat"/>
          <w:b/>
        </w:rPr>
      </w:pPr>
      <w:r w:rsidRPr="007C0683">
        <w:rPr>
          <w:rFonts w:ascii="GHEA Grapalat" w:hAnsi="GHEA Grapalat"/>
          <w:b/>
        </w:rPr>
        <w:t>(обеспечение квалификации)</w:t>
      </w:r>
    </w:p>
    <w:p w:rsidR="00542F4F" w:rsidRPr="007C0683" w:rsidRDefault="00542F4F" w:rsidP="00542F4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7C068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w:t>
      </w:r>
      <w:r w:rsidRPr="007C0683">
        <w:rPr>
          <w:rFonts w:eastAsiaTheme="minorHAnsi" w:cstheme="minorBidi"/>
        </w:rPr>
        <w:t xml:space="preserve"> N</w:t>
      </w:r>
      <w:r w:rsidRPr="007C0683">
        <w:rPr>
          <w:rFonts w:eastAsiaTheme="minorHAnsi" w:cstheme="minorBidi"/>
          <w:lang w:val="hy-AM"/>
        </w:rPr>
        <w:t xml:space="preserve">  </w:t>
      </w:r>
      <w:r w:rsidRPr="007C0683">
        <w:rPr>
          <w:rStyle w:val="Strong"/>
          <w:rFonts w:ascii="GHEA Grapalat" w:hAnsi="GHEA Grapalat"/>
          <w:sz w:val="20"/>
          <w:szCs w:val="20"/>
          <w:u w:val="single"/>
          <w:lang w:val="hy-AM"/>
        </w:rPr>
        <w:tab/>
      </w:r>
      <w:r w:rsidRPr="007C0683">
        <w:rPr>
          <w:rStyle w:val="Strong"/>
          <w:rFonts w:ascii="GHEA Grapalat" w:hAnsi="GHEA Grapalat"/>
          <w:sz w:val="20"/>
          <w:szCs w:val="20"/>
          <w:u w:val="single"/>
          <w:lang w:val="hy-AM"/>
        </w:rPr>
        <w:tab/>
      </w:r>
      <w:r w:rsidRPr="007C0683">
        <w:rPr>
          <w:rStyle w:val="Strong"/>
          <w:rFonts w:ascii="GHEA Grapalat" w:hAnsi="GHEA Grapalat"/>
          <w:sz w:val="20"/>
          <w:szCs w:val="20"/>
          <w:u w:val="single"/>
          <w:lang w:val="hy-AM"/>
        </w:rPr>
        <w:tab/>
      </w:r>
      <w:r w:rsidRPr="007C0683">
        <w:rPr>
          <w:rStyle w:val="Strong"/>
          <w:rFonts w:ascii="GHEA Grapalat" w:hAnsi="GHEA Grapalat"/>
          <w:sz w:val="20"/>
          <w:szCs w:val="20"/>
          <w:u w:val="single"/>
          <w:lang w:val="hy-AM"/>
        </w:rPr>
        <w:tab/>
      </w:r>
      <w:r w:rsidRPr="007C0683">
        <w:rPr>
          <w:rStyle w:val="Strong"/>
          <w:rFonts w:ascii="GHEA Grapalat" w:hAnsi="GHEA Grapalat"/>
          <w:sz w:val="20"/>
          <w:szCs w:val="20"/>
          <w:u w:val="single"/>
          <w:lang w:val="hy-AM"/>
        </w:rPr>
        <w:tab/>
      </w:r>
      <w:r w:rsidRPr="007C0683">
        <w:rPr>
          <w:rStyle w:val="Strong"/>
          <w:rFonts w:ascii="GHEA Grapalat" w:hAnsi="GHEA Grapalat"/>
          <w:sz w:val="20"/>
          <w:szCs w:val="20"/>
        </w:rPr>
        <w:t xml:space="preserve">                                                                    </w:t>
      </w:r>
    </w:p>
    <w:p w:rsidR="00542F4F" w:rsidRPr="00B138F3" w:rsidRDefault="00542F4F" w:rsidP="00542F4F">
      <w:pPr>
        <w:pStyle w:val="NormalWeb"/>
        <w:shd w:val="clear" w:color="auto" w:fill="FFFFFF"/>
        <w:spacing w:before="0" w:beforeAutospacing="0" w:after="0" w:afterAutospacing="0"/>
        <w:ind w:left="-142"/>
        <w:rPr>
          <w:rStyle w:val="Strong"/>
          <w:rFonts w:ascii="GHEA Grapalat" w:hAnsi="GHEA Grapalat"/>
          <w:b w:val="0"/>
          <w:sz w:val="18"/>
          <w:szCs w:val="18"/>
        </w:rPr>
      </w:pPr>
      <w:r w:rsidRPr="007C0683">
        <w:rPr>
          <w:rStyle w:val="Strong"/>
          <w:rFonts w:ascii="GHEA Grapalat" w:hAnsi="GHEA Grapalat"/>
          <w:b w:val="0"/>
          <w:sz w:val="18"/>
          <w:szCs w:val="18"/>
          <w:lang w:val="hy-AM"/>
        </w:rPr>
        <w:tab/>
      </w:r>
      <w:r w:rsidRPr="007C0683">
        <w:rPr>
          <w:rStyle w:val="Strong"/>
          <w:rFonts w:ascii="GHEA Grapalat" w:hAnsi="GHEA Grapalat"/>
          <w:b w:val="0"/>
          <w:sz w:val="18"/>
          <w:szCs w:val="18"/>
        </w:rPr>
        <w:t xml:space="preserve">                                                                           </w:t>
      </w:r>
      <w:r w:rsidR="000952F7" w:rsidRPr="007C0683">
        <w:rPr>
          <w:rStyle w:val="Strong"/>
          <w:rFonts w:ascii="GHEA Grapalat" w:hAnsi="GHEA Grapalat"/>
          <w:b w:val="0"/>
          <w:sz w:val="18"/>
          <w:szCs w:val="18"/>
        </w:rPr>
        <w:t xml:space="preserve">                             </w:t>
      </w:r>
      <w:r w:rsidRPr="007C0683">
        <w:rPr>
          <w:rStyle w:val="Strong"/>
          <w:rFonts w:ascii="GHEA Grapalat" w:hAnsi="GHEA Grapalat"/>
          <w:b w:val="0"/>
          <w:sz w:val="18"/>
          <w:szCs w:val="18"/>
        </w:rPr>
        <w:t xml:space="preserve"> номер заключаемого</w:t>
      </w:r>
      <w:r w:rsidRPr="00B138F3">
        <w:rPr>
          <w:rStyle w:val="Strong"/>
          <w:rFonts w:ascii="GHEA Grapalat" w:hAnsi="GHEA Grapalat"/>
          <w:b w:val="0"/>
          <w:sz w:val="18"/>
          <w:szCs w:val="18"/>
        </w:rPr>
        <w:t xml:space="preserve"> договора</w:t>
      </w:r>
    </w:p>
    <w:p w:rsidR="00542F4F" w:rsidRPr="00B138F3" w:rsidRDefault="00542F4F" w:rsidP="00542F4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542F4F" w:rsidRPr="00B138F3" w:rsidRDefault="00542F4F" w:rsidP="00542F4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542F4F" w:rsidRPr="00B138F3" w:rsidRDefault="00542F4F" w:rsidP="00542F4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542F4F" w:rsidRPr="00B138F3" w:rsidRDefault="00542F4F" w:rsidP="00542F4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542F4F" w:rsidRPr="00B138F3" w:rsidRDefault="00542F4F" w:rsidP="00542F4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542F4F" w:rsidRPr="00B138F3" w:rsidRDefault="00542F4F" w:rsidP="00542F4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542F4F" w:rsidRPr="00B138F3" w:rsidRDefault="00542F4F" w:rsidP="00542F4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42F4F" w:rsidRPr="00B138F3" w:rsidRDefault="00F215EE" w:rsidP="00542F4F">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B138F3">
        <w:rPr>
          <w:rFonts w:ascii="GHEA Grapalat" w:eastAsiaTheme="minorHAnsi" w:hAnsi="GHEA Grapalat" w:cstheme="minorBidi"/>
          <w:sz w:val="18"/>
          <w:szCs w:val="18"/>
        </w:rPr>
        <w:t>наименование выдающего гарантию банка</w:t>
      </w:r>
      <w:r>
        <w:rPr>
          <w:rFonts w:ascii="GHEA Grapalat" w:eastAsiaTheme="minorHAnsi" w:hAnsi="GHEA Grapalat" w:cstheme="minorBidi"/>
          <w:sz w:val="18"/>
          <w:szCs w:val="18"/>
        </w:rPr>
        <w:t xml:space="preserve"> </w:t>
      </w:r>
    </w:p>
    <w:p w:rsidR="00542F4F" w:rsidRPr="00DC1223" w:rsidRDefault="00542F4F" w:rsidP="00542F4F">
      <w:pPr>
        <w:pStyle w:val="NormalWeb"/>
        <w:shd w:val="clear" w:color="auto" w:fill="FFFFFF"/>
        <w:spacing w:before="0" w:beforeAutospacing="0" w:after="0" w:afterAutospacing="0"/>
        <w:jc w:val="both"/>
        <w:rPr>
          <w:rFonts w:ascii="GHEA Grapalat" w:eastAsiaTheme="minorHAnsi" w:hAnsi="GHEA Grapalat" w:cstheme="minorBidi"/>
        </w:rPr>
      </w:pPr>
      <w:r w:rsidRPr="00DC122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542F4F" w:rsidRPr="00DC1223" w:rsidRDefault="00542F4F" w:rsidP="00542F4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DC1223">
        <w:rPr>
          <w:rFonts w:ascii="GHEA Grapalat" w:eastAsiaTheme="minorHAnsi" w:hAnsi="GHEA Grapalat" w:cstheme="minorBidi"/>
        </w:rPr>
        <w:t xml:space="preserve">                                                              </w:t>
      </w:r>
      <w:r w:rsidRPr="00DC1223">
        <w:rPr>
          <w:rFonts w:ascii="GHEA Grapalat" w:eastAsiaTheme="minorHAnsi" w:hAnsi="GHEA Grapalat" w:cstheme="minorBidi"/>
          <w:sz w:val="18"/>
          <w:szCs w:val="18"/>
        </w:rPr>
        <w:t xml:space="preserve">сумма в цифрах и прописью         </w:t>
      </w:r>
    </w:p>
    <w:p w:rsidR="00CC173E" w:rsidRPr="00DC1223" w:rsidRDefault="00542F4F" w:rsidP="00CC173E">
      <w:pPr>
        <w:pStyle w:val="NormalWeb"/>
        <w:shd w:val="clear" w:color="auto" w:fill="FFFFFF"/>
        <w:spacing w:before="0" w:beforeAutospacing="0" w:after="0" w:afterAutospacing="0"/>
        <w:jc w:val="both"/>
        <w:rPr>
          <w:rFonts w:ascii="GHEA Grapalat" w:eastAsiaTheme="minorHAnsi" w:hAnsi="GHEA Grapalat" w:cstheme="minorBidi"/>
        </w:rPr>
      </w:pPr>
      <w:r w:rsidRPr="00DC1223">
        <w:rPr>
          <w:rFonts w:ascii="GHEA Grapalat" w:eastAsiaTheme="minorHAnsi" w:hAnsi="GHEA Grapalat" w:cstheme="minorBidi"/>
        </w:rPr>
        <w:t xml:space="preserve">гарантии) в течение </w:t>
      </w:r>
      <w:r w:rsidR="00FD5B70">
        <w:rPr>
          <w:rFonts w:ascii="GHEA Grapalat" w:eastAsiaTheme="minorHAnsi" w:hAnsi="GHEA Grapalat" w:cstheme="minorBidi"/>
        </w:rPr>
        <w:t>пяти</w:t>
      </w:r>
      <w:r w:rsidRPr="00DC1223">
        <w:rPr>
          <w:rFonts w:ascii="GHEA Grapalat" w:eastAsiaTheme="minorHAnsi" w:hAnsi="GHEA Grapalat" w:cstheme="minorBidi"/>
        </w:rPr>
        <w:t xml:space="preserve"> рабочих  дней после получения требования. При выплате суммы гарантии учитываются вычеты из суммы гарантии на основании </w:t>
      </w:r>
      <w:r w:rsidR="00CC173E" w:rsidRPr="00DC1223">
        <w:rPr>
          <w:rFonts w:ascii="GHEA Grapalat" w:eastAsiaTheme="minorHAnsi" w:hAnsi="GHEA Grapalat" w:cstheme="minorBidi"/>
          <w:lang w:val="hy-AM"/>
        </w:rPr>
        <w:t xml:space="preserve">двухсторонне утвержденного </w:t>
      </w:r>
      <w:r w:rsidR="00992FAA" w:rsidRPr="00DC1223">
        <w:rPr>
          <w:rFonts w:ascii="GHEA Grapalat" w:eastAsiaTheme="minorHAnsi" w:hAnsi="GHEA Grapalat" w:cstheme="minorBidi"/>
        </w:rPr>
        <w:t>акта</w:t>
      </w:r>
      <w:r w:rsidRPr="00DC1223">
        <w:rPr>
          <w:rFonts w:ascii="GHEA Grapalat" w:eastAsiaTheme="minorHAnsi" w:hAnsi="GHEA Grapalat" w:cstheme="minorBidi"/>
        </w:rPr>
        <w:t xml:space="preserve"> (</w:t>
      </w:r>
      <w:r w:rsidR="00992FAA" w:rsidRPr="00DC1223">
        <w:rPr>
          <w:rFonts w:ascii="GHEA Grapalat" w:eastAsiaTheme="minorHAnsi" w:hAnsi="GHEA Grapalat" w:cstheme="minorBidi"/>
        </w:rPr>
        <w:t>актов</w:t>
      </w:r>
      <w:r w:rsidRPr="00DC1223">
        <w:rPr>
          <w:rFonts w:ascii="GHEA Grapalat" w:eastAsiaTheme="minorHAnsi" w:hAnsi="GHEA Grapalat" w:cstheme="minorBidi"/>
        </w:rPr>
        <w:t>) сдачи-прием</w:t>
      </w:r>
      <w:r w:rsidR="00992FAA" w:rsidRPr="00DC1223">
        <w:rPr>
          <w:rFonts w:ascii="GHEA Grapalat" w:eastAsiaTheme="minorHAnsi" w:hAnsi="GHEA Grapalat" w:cstheme="minorBidi"/>
        </w:rPr>
        <w:t>ки</w:t>
      </w:r>
      <w:r w:rsidRPr="00DC1223">
        <w:rPr>
          <w:rFonts w:ascii="GHEA Grapalat" w:eastAsiaTheme="minorHAnsi" w:hAnsi="GHEA Grapalat" w:cstheme="minorBidi"/>
        </w:rPr>
        <w:t xml:space="preserve"> между бенефициаром и принципалом </w:t>
      </w:r>
      <w:r w:rsidR="00CC173E" w:rsidRPr="00DC1223">
        <w:rPr>
          <w:rFonts w:ascii="GHEA Grapalat" w:eastAsiaTheme="minorHAnsi" w:hAnsi="GHEA Grapalat" w:cstheme="minorBidi"/>
        </w:rPr>
        <w:t>в рамках исполнения договора</w:t>
      </w:r>
      <w:r w:rsidR="00CC173E" w:rsidRPr="00DC1223">
        <w:rPr>
          <w:rFonts w:ascii="GHEA Grapalat" w:eastAsiaTheme="minorHAnsi" w:hAnsi="GHEA Grapalat" w:cstheme="minorBidi"/>
          <w:lang w:val="hy-AM"/>
        </w:rPr>
        <w:t xml:space="preserve"> и</w:t>
      </w:r>
      <w:r w:rsidR="00CC173E" w:rsidRPr="00DC1223">
        <w:rPr>
          <w:rFonts w:ascii="GHEA Grapalat" w:eastAsiaTheme="minorHAnsi" w:hAnsi="GHEA Grapalat" w:cstheme="minorBidi"/>
        </w:rPr>
        <w:t xml:space="preserve"> представленн</w:t>
      </w:r>
      <w:r w:rsidR="00CC173E" w:rsidRPr="00DC1223">
        <w:rPr>
          <w:rFonts w:ascii="GHEA Grapalat" w:eastAsiaTheme="minorHAnsi" w:hAnsi="GHEA Grapalat" w:cstheme="minorBidi"/>
          <w:lang w:val="hy-AM"/>
        </w:rPr>
        <w:t>ого принципалом</w:t>
      </w:r>
      <w:r w:rsidR="00CC173E" w:rsidRPr="00DC1223">
        <w:rPr>
          <w:rFonts w:ascii="GHEA Grapalat" w:eastAsiaTheme="minorHAnsi" w:hAnsi="GHEA Grapalat" w:cstheme="minorBidi"/>
        </w:rPr>
        <w:t xml:space="preserve"> лицу давшему гарантию .</w:t>
      </w:r>
    </w:p>
    <w:p w:rsidR="00542F4F" w:rsidRPr="00B138F3" w:rsidRDefault="00542F4F" w:rsidP="00CC173E">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DC1223">
        <w:rPr>
          <w:rFonts w:ascii="GHEA Grapalat" w:eastAsiaTheme="minorHAnsi" w:hAnsi="GHEA Grapalat" w:cstheme="minorBidi"/>
        </w:rPr>
        <w:t>Выплата производится посредством перечисления на расчетный</w:t>
      </w:r>
      <w:r w:rsidRPr="00B138F3">
        <w:rPr>
          <w:rFonts w:ascii="GHEA Grapalat" w:eastAsiaTheme="minorHAnsi" w:hAnsi="GHEA Grapalat" w:cstheme="minorBidi"/>
        </w:rPr>
        <w:t xml:space="preserve"> счет__</w:t>
      </w:r>
      <w:r w:rsidR="00B20E1C" w:rsidRPr="000C4F8B">
        <w:rPr>
          <w:rFonts w:ascii="Sylfaen" w:hAnsi="Sylfaen"/>
          <w:sz w:val="20"/>
          <w:szCs w:val="20"/>
          <w:lang w:val="hy-AM"/>
        </w:rPr>
        <w:t>1150012570010100</w:t>
      </w:r>
      <w:r w:rsidRPr="00B138F3">
        <w:rPr>
          <w:rFonts w:ascii="GHEA Grapalat" w:eastAsiaTheme="minorHAnsi" w:hAnsi="GHEA Grapalat" w:cstheme="minorBidi"/>
        </w:rPr>
        <w:t xml:space="preserve"> бенефициара.</w:t>
      </w:r>
    </w:p>
    <w:p w:rsidR="00542F4F" w:rsidRPr="00B138F3" w:rsidRDefault="00542F4F" w:rsidP="00542F4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64751C">
        <w:rPr>
          <w:rFonts w:ascii="GHEA Grapalat" w:eastAsiaTheme="minorHAnsi" w:hAnsi="GHEA Grapalat" w:cstheme="minorBidi"/>
          <w:sz w:val="18"/>
          <w:szCs w:val="18"/>
        </w:rPr>
        <w:t>*</w:t>
      </w:r>
    </w:p>
    <w:p w:rsidR="00542F4F" w:rsidRPr="00B138F3" w:rsidRDefault="00542F4F" w:rsidP="00542F4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42F4F" w:rsidRPr="00B138F3" w:rsidRDefault="00542F4F" w:rsidP="00542F4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3897" w:rsidRPr="00D96BE2" w:rsidRDefault="00293897" w:rsidP="00293897">
      <w:pPr>
        <w:pStyle w:val="NormalWeb"/>
        <w:shd w:val="clear" w:color="auto" w:fill="FFFFFF"/>
        <w:ind w:firstLine="374"/>
        <w:contextualSpacing/>
        <w:jc w:val="both"/>
        <w:rPr>
          <w:rFonts w:ascii="GHEA Grapalat" w:eastAsiaTheme="minorHAnsi" w:hAnsi="GHEA Grapalat" w:cstheme="minorBidi"/>
        </w:rPr>
      </w:pPr>
      <w:r w:rsidRPr="00D96BE2">
        <w:rPr>
          <w:rFonts w:ascii="GHEA Grapalat" w:eastAsiaTheme="minorHAnsi" w:hAnsi="GHEA Grapalat" w:cstheme="minorBidi"/>
        </w:rPr>
        <w:t xml:space="preserve">5. Гарантия действует </w:t>
      </w:r>
      <w:r w:rsidR="002A23D9">
        <w:rPr>
          <w:rFonts w:ascii="GHEA Grapalat" w:eastAsiaTheme="minorHAnsi" w:hAnsi="GHEA Grapalat" w:cstheme="minorBidi"/>
        </w:rPr>
        <w:t>с момента выпуска и в силе</w:t>
      </w:r>
      <w:r w:rsidR="002A23D9" w:rsidRPr="007C2C8F">
        <w:rPr>
          <w:rFonts w:ascii="GHEA Grapalat" w:eastAsiaTheme="minorHAnsi" w:hAnsi="GHEA Grapalat" w:cstheme="minorBidi"/>
        </w:rPr>
        <w:t xml:space="preserve"> </w:t>
      </w:r>
      <w:r w:rsidRPr="00D96BE2">
        <w:rPr>
          <w:rFonts w:ascii="GHEA Grapalat" w:eastAsiaTheme="minorHAnsi" w:hAnsi="GHEA Grapalat" w:cstheme="minorBidi"/>
        </w:rPr>
        <w:t xml:space="preserve">со дня вступления в силу договора под кодом N________________________ заключаемого  между  </w:t>
      </w:r>
    </w:p>
    <w:p w:rsidR="00293897" w:rsidRPr="00D96BE2" w:rsidRDefault="002A23D9" w:rsidP="00293897">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293897" w:rsidRPr="00D96BE2">
        <w:rPr>
          <w:rFonts w:ascii="GHEA Grapalat" w:eastAsiaTheme="minorHAnsi" w:hAnsi="GHEA Grapalat" w:cstheme="minorBidi"/>
          <w:sz w:val="18"/>
          <w:szCs w:val="18"/>
        </w:rPr>
        <w:t>номер заключаемого договара</w:t>
      </w:r>
    </w:p>
    <w:p w:rsidR="00293897" w:rsidRPr="00D96BE2" w:rsidDel="002A23D9" w:rsidRDefault="00293897" w:rsidP="00293897">
      <w:pPr>
        <w:pStyle w:val="NormalWeb"/>
        <w:shd w:val="clear" w:color="auto" w:fill="FFFFFF"/>
        <w:ind w:firstLine="374"/>
        <w:contextualSpacing/>
        <w:jc w:val="both"/>
        <w:rPr>
          <w:del w:id="6" w:author="Inesa Kocharyan" w:date="2023-07-07T17:57:00Z"/>
          <w:rFonts w:ascii="GHEA Grapalat" w:eastAsiaTheme="minorHAnsi" w:hAnsi="GHEA Grapalat" w:cstheme="minorBidi"/>
        </w:rPr>
      </w:pPr>
    </w:p>
    <w:p w:rsidR="00293897" w:rsidRPr="00D96BE2" w:rsidRDefault="002A23D9" w:rsidP="00293897">
      <w:pPr>
        <w:pStyle w:val="NormalWeb"/>
        <w:shd w:val="clear" w:color="auto" w:fill="FFFFFF"/>
        <w:contextualSpacing/>
        <w:jc w:val="both"/>
        <w:rPr>
          <w:rFonts w:ascii="GHEA Grapalat" w:eastAsiaTheme="minorHAnsi" w:hAnsi="GHEA Grapalat" w:cstheme="minorBidi"/>
          <w:lang w:val="hy-AM"/>
        </w:rPr>
      </w:pPr>
      <w:r w:rsidRPr="00D96BE2">
        <w:rPr>
          <w:rFonts w:ascii="GHEA Grapalat" w:eastAsiaTheme="minorHAnsi" w:hAnsi="GHEA Grapalat" w:cstheme="minorBidi"/>
        </w:rPr>
        <w:t xml:space="preserve">бенефициаром и принципалом    </w:t>
      </w:r>
      <w:r w:rsidR="00293897" w:rsidRPr="00D96BE2">
        <w:rPr>
          <w:rFonts w:ascii="GHEA Grapalat" w:eastAsiaTheme="minorHAnsi" w:hAnsi="GHEA Grapalat" w:cstheme="minorBidi"/>
        </w:rPr>
        <w:t xml:space="preserve">и  действует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в</w:t>
      </w:r>
      <w:r w:rsidR="00293897" w:rsidRPr="00D96BE2">
        <w:rPr>
          <w:rFonts w:ascii="GHEA Grapalat" w:hAnsi="GHEA Grapalat"/>
        </w:rPr>
        <w:t>ключительно</w:t>
      </w:r>
      <w:r w:rsidR="00293897" w:rsidRPr="00D96BE2">
        <w:rPr>
          <w:rFonts w:ascii="GHEA Grapalat" w:eastAsiaTheme="minorHAnsi" w:hAnsi="GHEA Grapalat" w:cstheme="minorBidi"/>
        </w:rPr>
        <w:t xml:space="preserve">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до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девяностого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рабочего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дня</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следующего за днем </w:t>
      </w:r>
    </w:p>
    <w:p w:rsidR="00293897" w:rsidRPr="00D96BE2" w:rsidRDefault="00293897" w:rsidP="00293897">
      <w:pPr>
        <w:pStyle w:val="NormalWeb"/>
        <w:shd w:val="clear" w:color="auto" w:fill="FFFFFF"/>
        <w:contextualSpacing/>
        <w:jc w:val="both"/>
        <w:rPr>
          <w:rFonts w:ascii="GHEA Grapalat" w:eastAsiaTheme="minorHAnsi" w:hAnsi="GHEA Grapalat" w:cstheme="minorBidi"/>
          <w:sz w:val="18"/>
          <w:szCs w:val="18"/>
          <w:lang w:val="hy-AM"/>
        </w:rPr>
      </w:pPr>
    </w:p>
    <w:p w:rsidR="00293897" w:rsidRPr="00D96BE2" w:rsidRDefault="00293897" w:rsidP="00293897">
      <w:pPr>
        <w:pStyle w:val="NormalWeb"/>
        <w:shd w:val="clear" w:color="auto" w:fill="FFFFFF"/>
        <w:contextualSpacing/>
        <w:jc w:val="center"/>
        <w:rPr>
          <w:rFonts w:eastAsiaTheme="minorHAnsi" w:cstheme="minorBidi"/>
        </w:rPr>
      </w:pPr>
      <w:r w:rsidRPr="00D96BE2">
        <w:rPr>
          <w:rFonts w:ascii="GHEA Grapalat" w:eastAsiaTheme="minorHAnsi" w:hAnsi="GHEA Grapalat" w:cstheme="minorBidi"/>
          <w:lang w:val="hy-AM"/>
        </w:rPr>
        <w:t>--------------------------------------------------------</w:t>
      </w:r>
      <w:r w:rsidRPr="00D96BE2">
        <w:rPr>
          <w:rFonts w:ascii="GHEA Grapalat" w:eastAsiaTheme="minorHAnsi" w:hAnsi="GHEA Grapalat" w:cstheme="minorBidi"/>
        </w:rPr>
        <w:t>------------------</w:t>
      </w:r>
      <w:r w:rsidRPr="00D96BE2">
        <w:rPr>
          <w:rFonts w:ascii="GHEA Grapalat" w:eastAsiaTheme="minorHAnsi" w:hAnsi="GHEA Grapalat" w:cstheme="minorBidi"/>
          <w:lang w:val="hy-AM"/>
        </w:rPr>
        <w:t>----------------------</w:t>
      </w:r>
      <w:r w:rsidRPr="00D96BE2">
        <w:rPr>
          <w:rFonts w:eastAsiaTheme="minorHAnsi" w:cstheme="minorBidi"/>
        </w:rPr>
        <w:t xml:space="preserve"> </w:t>
      </w:r>
      <w:r w:rsidRPr="00D96BE2">
        <w:rPr>
          <w:rFonts w:eastAsiaTheme="minorHAnsi" w:cstheme="minorBidi"/>
          <w:lang w:val="hy-AM"/>
        </w:rPr>
        <w:t>.</w:t>
      </w:r>
      <w:r w:rsidRPr="00D96BE2">
        <w:rPr>
          <w:rFonts w:eastAsiaTheme="minorHAnsi" w:cstheme="minorBidi"/>
        </w:rPr>
        <w:t xml:space="preserve">           </w:t>
      </w:r>
      <w:r w:rsidRPr="00D96BE2">
        <w:rPr>
          <w:rFonts w:ascii="GHEA Grapalat" w:eastAsiaTheme="minorHAnsi" w:hAnsi="GHEA Grapalat" w:cstheme="minorBidi"/>
          <w:sz w:val="16"/>
          <w:szCs w:val="16"/>
        </w:rPr>
        <w:t xml:space="preserve"> крайн</w:t>
      </w:r>
      <w:r w:rsidR="00622DBC" w:rsidRPr="00D96BE2">
        <w:rPr>
          <w:rFonts w:ascii="GHEA Grapalat" w:eastAsiaTheme="minorHAnsi" w:hAnsi="GHEA Grapalat" w:cstheme="minorBidi"/>
          <w:sz w:val="16"/>
          <w:szCs w:val="16"/>
        </w:rPr>
        <w:t>и</w:t>
      </w:r>
      <w:r w:rsidRPr="00D96BE2">
        <w:rPr>
          <w:rFonts w:ascii="GHEA Grapalat" w:eastAsiaTheme="minorHAnsi" w:hAnsi="GHEA Grapalat" w:cstheme="minorBidi"/>
          <w:sz w:val="16"/>
          <w:szCs w:val="16"/>
        </w:rPr>
        <w:t>й срок оказния услуг</w:t>
      </w:r>
      <w:r w:rsidRPr="00D96BE2">
        <w:rPr>
          <w:rFonts w:ascii="GHEA Grapalat" w:eastAsiaTheme="minorHAnsi" w:hAnsi="GHEA Grapalat" w:cstheme="minorBidi"/>
          <w:sz w:val="16"/>
          <w:szCs w:val="16"/>
          <w:lang w:val="hy-AM"/>
        </w:rPr>
        <w:t>, предусмотренн</w:t>
      </w:r>
      <w:r w:rsidRPr="00D96BE2">
        <w:rPr>
          <w:rFonts w:ascii="GHEA Grapalat" w:eastAsiaTheme="minorHAnsi" w:hAnsi="GHEA Grapalat" w:cstheme="minorBidi"/>
          <w:sz w:val="16"/>
          <w:szCs w:val="16"/>
        </w:rPr>
        <w:t xml:space="preserve">ый </w:t>
      </w:r>
      <w:r w:rsidRPr="00D96BE2">
        <w:rPr>
          <w:rFonts w:ascii="GHEA Grapalat" w:eastAsiaTheme="minorHAnsi" w:hAnsi="GHEA Grapalat" w:cstheme="minorBidi"/>
          <w:sz w:val="16"/>
          <w:szCs w:val="16"/>
          <w:lang w:val="hy-AM"/>
        </w:rPr>
        <w:t>заключаемым договором</w:t>
      </w:r>
    </w:p>
    <w:p w:rsidR="00A01B99" w:rsidRDefault="00293897" w:rsidP="00293897">
      <w:pPr>
        <w:pStyle w:val="NormalWeb"/>
        <w:shd w:val="clear" w:color="auto" w:fill="FFFFFF"/>
        <w:contextualSpacing/>
        <w:jc w:val="both"/>
        <w:rPr>
          <w:rFonts w:ascii="GHEA Grapalat" w:eastAsiaTheme="minorHAnsi" w:hAnsi="GHEA Grapalat" w:cstheme="minorBidi"/>
        </w:rPr>
      </w:pPr>
      <w:r w:rsidRPr="00D96BE2">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D96BE2">
        <w:rPr>
          <w:rFonts w:ascii="GHEA Grapalat" w:eastAsiaTheme="minorHAnsi" w:hAnsi="GHEA Grapalat" w:cstheme="minorBidi"/>
          <w:lang w:val="hy-AM"/>
        </w:rPr>
        <w:t xml:space="preserve"> </w:t>
      </w:r>
      <w:r w:rsidRPr="00D96BE2">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A01B99">
        <w:rPr>
          <w:rFonts w:ascii="GHEA Grapalat" w:eastAsiaTheme="minorHAnsi" w:hAnsi="GHEA Grapalat" w:cstheme="minorBidi"/>
        </w:rPr>
        <w:t xml:space="preserve"> -------------------------------------------------------</w:t>
      </w:r>
      <w:r w:rsidRPr="00D96BE2">
        <w:rPr>
          <w:rFonts w:ascii="GHEA Grapalat" w:eastAsiaTheme="minorHAnsi" w:hAnsi="GHEA Grapalat" w:cstheme="minorBidi"/>
        </w:rPr>
        <w:t xml:space="preserve"> </w:t>
      </w:r>
    </w:p>
    <w:p w:rsidR="00A01B99" w:rsidRDefault="00A01B99" w:rsidP="00293897">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rsidR="00293897" w:rsidRPr="00D96BE2" w:rsidRDefault="00293897" w:rsidP="00293897">
      <w:pPr>
        <w:pStyle w:val="NormalWeb"/>
        <w:shd w:val="clear" w:color="auto" w:fill="FFFFFF"/>
        <w:contextualSpacing/>
        <w:jc w:val="both"/>
        <w:rPr>
          <w:rFonts w:ascii="GHEA Grapalat" w:eastAsiaTheme="minorHAnsi" w:hAnsi="GHEA Grapalat" w:cstheme="minorBidi"/>
        </w:rPr>
      </w:pPr>
      <w:r w:rsidRPr="00D96BE2">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D96BE2">
        <w:rPr>
          <w:rFonts w:ascii="GHEA Grapalat" w:eastAsiaTheme="minorHAnsi" w:hAnsi="GHEA Grapalat" w:cstheme="minorBidi"/>
          <w:lang w:val="hy-AM"/>
        </w:rPr>
        <w:t>.</w:t>
      </w:r>
      <w:r w:rsidRPr="00D96BE2">
        <w:rPr>
          <w:rFonts w:ascii="GHEA Grapalat" w:eastAsiaTheme="minorHAnsi" w:hAnsi="GHEA Grapalat" w:cstheme="minorBidi"/>
        </w:rPr>
        <w:t xml:space="preserve"> </w:t>
      </w:r>
    </w:p>
    <w:p w:rsidR="00293897" w:rsidRDefault="00293897"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542F4F" w:rsidRPr="00B138F3" w:rsidRDefault="00542F4F" w:rsidP="00542F4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42F4F" w:rsidRPr="00B138F3" w:rsidRDefault="00542F4F" w:rsidP="00542F4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DA0E0D" w:rsidRPr="0091562B" w:rsidRDefault="00542F4F" w:rsidP="00DA0E0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91562B">
        <w:rPr>
          <w:rFonts w:ascii="GHEA Grapalat" w:eastAsiaTheme="minorHAnsi" w:hAnsi="GHEA Grapalat" w:cstheme="minorBidi"/>
        </w:rPr>
        <w:t xml:space="preserve">3) </w:t>
      </w:r>
      <w:r w:rsidR="00DA0E0D" w:rsidRPr="0091562B">
        <w:rPr>
          <w:rFonts w:ascii="GHEA Grapalat" w:eastAsiaTheme="minorHAnsi" w:hAnsi="GHEA Grapalat" w:cstheme="minorBidi"/>
          <w:lang w:val="hy-AM"/>
        </w:rPr>
        <w:t xml:space="preserve">двухсторонне </w:t>
      </w:r>
      <w:r w:rsidR="00DA0E0D" w:rsidRPr="0091562B">
        <w:rPr>
          <w:rFonts w:ascii="GHEA Grapalat" w:eastAsiaTheme="minorHAnsi" w:hAnsi="GHEA Grapalat" w:cstheme="minorBidi"/>
        </w:rPr>
        <w:t>утвержденный в рамках договора между бенефициаром и принципалом акт (акты) сдачи-приемки или его</w:t>
      </w:r>
      <w:r w:rsidR="00DA0E0D" w:rsidRPr="0091562B">
        <w:rPr>
          <w:rFonts w:ascii="GHEA Grapalat" w:eastAsiaTheme="minorHAnsi" w:hAnsi="GHEA Grapalat" w:cstheme="minorBidi"/>
          <w:lang w:val="hy-AM"/>
        </w:rPr>
        <w:t xml:space="preserve"> </w:t>
      </w:r>
      <w:r w:rsidR="00DA0E0D" w:rsidRPr="0091562B">
        <w:rPr>
          <w:rFonts w:ascii="GHEA Grapalat" w:eastAsiaTheme="minorHAnsi" w:hAnsi="GHEA Grapalat" w:cstheme="minorBidi"/>
        </w:rPr>
        <w:t>(</w:t>
      </w:r>
      <w:r w:rsidR="00DA0E0D" w:rsidRPr="0091562B">
        <w:rPr>
          <w:rFonts w:ascii="GHEA Grapalat" w:eastAsiaTheme="minorHAnsi" w:hAnsi="GHEA Grapalat" w:cstheme="minorBidi"/>
          <w:lang w:val="hy-AM"/>
        </w:rPr>
        <w:t>их</w:t>
      </w:r>
      <w:r w:rsidR="00DA0E0D" w:rsidRPr="0091562B">
        <w:rPr>
          <w:rFonts w:ascii="GHEA Grapalat" w:eastAsiaTheme="minorHAnsi" w:hAnsi="GHEA Grapalat" w:cstheme="minorBidi"/>
        </w:rPr>
        <w:t xml:space="preserve">) копии. </w:t>
      </w: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42F4F" w:rsidRPr="00B138F3" w:rsidRDefault="00542F4F" w:rsidP="00542F4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42F4F" w:rsidRPr="00B138F3" w:rsidRDefault="00542F4F" w:rsidP="00542F4F">
      <w:pPr>
        <w:pStyle w:val="NormalWeb"/>
        <w:shd w:val="clear" w:color="auto" w:fill="FFFFFF"/>
        <w:spacing w:before="0" w:beforeAutospacing="0" w:after="0" w:afterAutospacing="0"/>
        <w:ind w:firstLine="375"/>
        <w:rPr>
          <w:rFonts w:ascii="GHEA Grapalat" w:eastAsiaTheme="minorHAnsi" w:hAnsi="GHEA Grapalat" w:cstheme="minorBidi"/>
        </w:rPr>
      </w:pPr>
    </w:p>
    <w:p w:rsidR="00542F4F" w:rsidRPr="00B138F3" w:rsidRDefault="00542F4F" w:rsidP="00542F4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42F4F" w:rsidRPr="00B138F3" w:rsidRDefault="00542F4F" w:rsidP="00542F4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pStyle w:val="NormalWeb"/>
        <w:shd w:val="clear" w:color="auto" w:fill="FFFFFF"/>
        <w:spacing w:before="0" w:beforeAutospacing="0" w:after="0" w:afterAutospacing="0"/>
        <w:ind w:firstLine="375"/>
        <w:jc w:val="both"/>
        <w:rPr>
          <w:rFonts w:ascii="GHEA Grapalat" w:hAnsi="GHEA Grapalat"/>
          <w:sz w:val="20"/>
          <w:szCs w:val="20"/>
        </w:rPr>
      </w:pPr>
    </w:p>
    <w:p w:rsidR="00542F4F" w:rsidRPr="00B138F3" w:rsidRDefault="00542F4F" w:rsidP="00542F4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42F4F" w:rsidRPr="00B138F3" w:rsidRDefault="00542F4F" w:rsidP="00542F4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42F4F" w:rsidRPr="00B138F3" w:rsidRDefault="00542F4F" w:rsidP="00542F4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42F4F" w:rsidRPr="00B138F3" w:rsidRDefault="00542F4F" w:rsidP="00542F4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42F4F" w:rsidRPr="00B138F3" w:rsidRDefault="00542F4F" w:rsidP="00542F4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widowControl w:val="0"/>
        <w:spacing w:after="160"/>
        <w:ind w:left="567" w:right="565"/>
        <w:jc w:val="center"/>
        <w:rPr>
          <w:rFonts w:ascii="GHEA Grapalat" w:hAnsi="GHEA Grapalat"/>
          <w:b/>
        </w:rPr>
      </w:pPr>
    </w:p>
    <w:p w:rsidR="00542F4F" w:rsidRDefault="00542F4F" w:rsidP="00542F4F">
      <w:pPr>
        <w:rPr>
          <w:rFonts w:ascii="GHEA Grapalat" w:hAnsi="GHEA Grapalat"/>
          <w:i/>
          <w:sz w:val="22"/>
          <w:szCs w:val="22"/>
        </w:rPr>
      </w:pPr>
    </w:p>
    <w:p w:rsidR="00542F4F" w:rsidRDefault="00542F4F" w:rsidP="00542F4F">
      <w:pPr>
        <w:rPr>
          <w:rFonts w:ascii="GHEA Grapalat" w:hAnsi="GHEA Grapalat"/>
          <w:i/>
          <w:sz w:val="22"/>
          <w:szCs w:val="22"/>
        </w:rPr>
      </w:pPr>
    </w:p>
    <w:p w:rsidR="00673870" w:rsidRPr="007C0683" w:rsidRDefault="00542F4F" w:rsidP="00BE1729">
      <w:pPr>
        <w:jc w:val="right"/>
        <w:rPr>
          <w:rFonts w:ascii="GHEA Grapalat" w:hAnsi="GHEA Grapalat" w:cs="GHEA Grapalat"/>
          <w:b/>
          <w:i/>
        </w:rPr>
      </w:pPr>
      <w:r>
        <w:rPr>
          <w:rFonts w:ascii="GHEA Grapalat" w:hAnsi="GHEA Grapalat"/>
          <w:i/>
          <w:sz w:val="22"/>
          <w:szCs w:val="22"/>
        </w:rPr>
        <w:br w:type="page"/>
      </w:r>
      <w:r w:rsidR="00673870" w:rsidRPr="007C0683">
        <w:rPr>
          <w:rFonts w:ascii="GHEA Grapalat" w:hAnsi="GHEA Grapalat"/>
          <w:b/>
          <w:i/>
        </w:rPr>
        <w:lastRenderedPageBreak/>
        <w:t>Приложение № 4.2</w:t>
      </w:r>
    </w:p>
    <w:p w:rsidR="00673870" w:rsidRPr="007C0683" w:rsidRDefault="00673870" w:rsidP="00673870">
      <w:pPr>
        <w:widowControl w:val="0"/>
        <w:spacing w:after="160"/>
        <w:jc w:val="right"/>
        <w:rPr>
          <w:rFonts w:ascii="GHEA Grapalat" w:hAnsi="GHEA Grapalat" w:cs="GHEA Grapalat"/>
          <w:b/>
          <w:i/>
        </w:rPr>
      </w:pPr>
      <w:r w:rsidRPr="007C0683">
        <w:rPr>
          <w:rFonts w:ascii="GHEA Grapalat" w:hAnsi="GHEA Grapalat"/>
          <w:b/>
          <w:i/>
        </w:rPr>
        <w:t xml:space="preserve">к Приглашению на </w:t>
      </w:r>
      <w:r w:rsidR="009E743E" w:rsidRPr="007C0683">
        <w:rPr>
          <w:rFonts w:ascii="Sylfaen" w:hAnsi="Sylfaen"/>
        </w:rPr>
        <w:t>ЗАПРОСЕ КОТИРОВОК</w:t>
      </w:r>
      <w:r w:rsidRPr="007C0683">
        <w:rPr>
          <w:rFonts w:ascii="GHEA Grapalat" w:hAnsi="GHEA Grapalat" w:cs="GHEA Grapalat"/>
          <w:b/>
          <w:i/>
        </w:rPr>
        <w:br/>
      </w:r>
      <w:r w:rsidRPr="007C0683">
        <w:rPr>
          <w:rFonts w:ascii="GHEA Grapalat" w:hAnsi="GHEA Grapalat"/>
          <w:b/>
          <w:i/>
        </w:rPr>
        <w:t xml:space="preserve">под кодом </w:t>
      </w:r>
      <w:r w:rsidR="00A85618" w:rsidRPr="007C0683">
        <w:rPr>
          <w:rFonts w:ascii="GHEA Grapalat" w:hAnsi="GHEA Grapalat"/>
          <w:b/>
          <w:i/>
        </w:rPr>
        <w:t xml:space="preserve">ԵԷՊԱ-ԳՀԾՁԲ-26/01     </w:t>
      </w:r>
    </w:p>
    <w:p w:rsidR="003D2FE2" w:rsidRPr="007C068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7C0683">
        <w:rPr>
          <w:rFonts w:ascii="GHEA Grapalat" w:hAnsi="GHEA Grapalat"/>
          <w:b/>
          <w:sz w:val="22"/>
          <w:szCs w:val="22"/>
        </w:rPr>
        <w:t>СОГЛАШЕНИЕ О НЕУСТОЙКЕ</w:t>
      </w:r>
      <w:r w:rsidRPr="00B138F3">
        <w:rPr>
          <w:rFonts w:ascii="GHEA Grapalat" w:hAnsi="GHEA Grapalat"/>
          <w:b/>
          <w:sz w:val="22"/>
          <w:szCs w:val="22"/>
        </w:rPr>
        <w:t xml:space="preserve">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1"/>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7C068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7B181B" w:rsidRPr="00C100A9">
        <w:rPr>
          <w:rFonts w:ascii="GHEA Grapalat" w:hAnsi="GHEA Grapalat"/>
          <w:i/>
        </w:rPr>
        <w:t xml:space="preserve">НКО «Историко-археологический заповедник-музей «Эребуни», </w:t>
      </w:r>
      <w:r w:rsidR="007B181B" w:rsidRPr="00E37ECF">
        <w:rPr>
          <w:rFonts w:ascii="GHEA Grapalat" w:hAnsi="GHEA Grapalat"/>
          <w:i/>
        </w:rPr>
        <w:t xml:space="preserve"> </w:t>
      </w:r>
      <w:r w:rsidR="007B181B" w:rsidRPr="00B138F3">
        <w:rPr>
          <w:rFonts w:ascii="GHEA Grapalat" w:hAnsi="GHEA Grapalat"/>
          <w:sz w:val="20"/>
          <w:szCs w:val="20"/>
          <w:lang w:val="hy-AM"/>
        </w:rPr>
        <w:t xml:space="preserve"> </w:t>
      </w:r>
      <w:r w:rsidR="007B181B" w:rsidRPr="00B138F3">
        <w:rPr>
          <w:rFonts w:ascii="GHEA Grapalat" w:eastAsiaTheme="minorHAnsi" w:hAnsi="GHEA Grapalat" w:cstheme="minorBidi"/>
        </w:rPr>
        <w:t xml:space="preserve"> </w:t>
      </w:r>
      <w:r w:rsidRPr="00B138F3">
        <w:rPr>
          <w:rFonts w:ascii="GHEA Grapalat" w:hAnsi="GHEA Grapalat"/>
          <w:spacing w:val="-6"/>
          <w:sz w:val="22"/>
          <w:szCs w:val="22"/>
        </w:rPr>
        <w:t>__ *(</w:t>
      </w:r>
      <w:r w:rsidRPr="007C0683">
        <w:rPr>
          <w:rFonts w:ascii="GHEA Grapalat" w:hAnsi="GHEA Grapalat"/>
          <w:spacing w:val="-6"/>
          <w:sz w:val="22"/>
          <w:szCs w:val="22"/>
        </w:rPr>
        <w:t xml:space="preserve">далее — Заказчик) </w:t>
      </w:r>
    </w:p>
    <w:p w:rsidR="003D2FE2" w:rsidRPr="007C0683" w:rsidRDefault="003D2FE2" w:rsidP="003D2FE2">
      <w:pPr>
        <w:widowControl w:val="0"/>
        <w:tabs>
          <w:tab w:val="left" w:pos="284"/>
        </w:tabs>
        <w:spacing w:after="160"/>
        <w:ind w:left="5245"/>
        <w:jc w:val="both"/>
        <w:rPr>
          <w:rFonts w:ascii="GHEA Grapalat" w:hAnsi="GHEA Grapalat" w:cs="GHEA Grapalat"/>
          <w:sz w:val="22"/>
          <w:szCs w:val="22"/>
        </w:rPr>
      </w:pPr>
      <w:r w:rsidRPr="007C0683">
        <w:rPr>
          <w:rFonts w:ascii="GHEA Grapalat" w:hAnsi="GHEA Grapalat"/>
          <w:sz w:val="22"/>
          <w:szCs w:val="22"/>
          <w:vertAlign w:val="superscript"/>
        </w:rPr>
        <w:t>наименование заказчика</w:t>
      </w:r>
    </w:p>
    <w:p w:rsidR="003D2FE2" w:rsidRPr="007C0683" w:rsidRDefault="003D2FE2" w:rsidP="003D2FE2">
      <w:pPr>
        <w:widowControl w:val="0"/>
        <w:jc w:val="both"/>
        <w:rPr>
          <w:rFonts w:ascii="GHEA Grapalat" w:hAnsi="GHEA Grapalat" w:cs="GHEA Grapalat"/>
          <w:sz w:val="22"/>
          <w:szCs w:val="22"/>
        </w:rPr>
      </w:pPr>
      <w:r w:rsidRPr="007C0683">
        <w:rPr>
          <w:rFonts w:ascii="GHEA Grapalat" w:hAnsi="GHEA Grapalat"/>
          <w:sz w:val="22"/>
          <w:szCs w:val="22"/>
        </w:rPr>
        <w:t>процедуре закупок под кодом ______</w:t>
      </w:r>
      <w:r w:rsidR="007B181B" w:rsidRPr="007C0683">
        <w:rPr>
          <w:rFonts w:ascii="GHEA Grapalat" w:hAnsi="GHEA Grapalat" w:cs="GHEA Grapalat"/>
          <w:sz w:val="20"/>
          <w:szCs w:val="20"/>
          <w:u w:val="single"/>
          <w:lang w:val="pt-BR"/>
        </w:rPr>
        <w:t xml:space="preserve"> </w:t>
      </w:r>
      <w:r w:rsidR="007B181B" w:rsidRPr="007C0683">
        <w:rPr>
          <w:rFonts w:ascii="GHEA Grapalat" w:hAnsi="GHEA Grapalat" w:cs="GHEA Grapalat"/>
          <w:sz w:val="20"/>
          <w:szCs w:val="20"/>
          <w:u w:val="single"/>
          <w:lang w:val="pt-BR"/>
        </w:rPr>
        <w:tab/>
      </w:r>
      <w:r w:rsidR="007B181B" w:rsidRPr="007C0683">
        <w:rPr>
          <w:rFonts w:ascii="GHEA Grapalat" w:hAnsi="GHEA Grapalat"/>
          <w:lang w:val="hy-AM"/>
        </w:rPr>
        <w:t xml:space="preserve">ԵԷՊԱ-ԳՀԾՁԲ-26/01 </w:t>
      </w:r>
      <w:r w:rsidR="007B181B" w:rsidRPr="007C0683">
        <w:rPr>
          <w:rFonts w:ascii="GHEA Grapalat" w:hAnsi="GHEA Grapalat" w:cs="GHEA Grapalat"/>
          <w:sz w:val="20"/>
          <w:szCs w:val="20"/>
          <w:u w:val="single"/>
          <w:lang w:val="pt-BR"/>
        </w:rPr>
        <w:t xml:space="preserve">              </w:t>
      </w:r>
      <w:r w:rsidRPr="007C0683">
        <w:rPr>
          <w:rFonts w:ascii="GHEA Grapalat" w:hAnsi="GHEA Grapalat"/>
          <w:sz w:val="22"/>
          <w:szCs w:val="22"/>
        </w:rPr>
        <w:t>______________________________________ *.</w:t>
      </w:r>
    </w:p>
    <w:p w:rsidR="003D2FE2" w:rsidRPr="007C0683" w:rsidRDefault="003D2FE2" w:rsidP="003D2FE2">
      <w:pPr>
        <w:widowControl w:val="0"/>
        <w:spacing w:after="160"/>
        <w:ind w:left="5245"/>
        <w:jc w:val="both"/>
        <w:rPr>
          <w:rFonts w:ascii="GHEA Grapalat" w:hAnsi="GHEA Grapalat" w:cs="GHEA Grapalat"/>
          <w:sz w:val="22"/>
          <w:szCs w:val="22"/>
        </w:rPr>
      </w:pPr>
      <w:r w:rsidRPr="007C068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7C0683">
        <w:rPr>
          <w:rFonts w:ascii="GHEA Grapalat" w:hAnsi="GHEA Grapalat"/>
          <w:sz w:val="22"/>
          <w:szCs w:val="22"/>
        </w:rPr>
        <w:t>1.2.</w:t>
      </w:r>
      <w:r w:rsidRPr="007C0683">
        <w:rPr>
          <w:rFonts w:ascii="GHEA Grapalat" w:hAnsi="GHEA Grapalat"/>
          <w:sz w:val="22"/>
          <w:szCs w:val="22"/>
        </w:rPr>
        <w:tab/>
      </w:r>
      <w:r w:rsidRPr="007C0683">
        <w:rPr>
          <w:rFonts w:ascii="GHEA Grapalat" w:hAnsi="GHEA Grapalat" w:cs="GHEA Grapalat"/>
          <w:sz w:val="22"/>
          <w:szCs w:val="22"/>
        </w:rPr>
        <w:t xml:space="preserve">В качестве участника, </w:t>
      </w:r>
      <w:r w:rsidRPr="007C0683">
        <w:rPr>
          <w:rFonts w:ascii="GHEA Grapalat" w:hAnsi="GHEA Grapalat" w:cs="GHEA Grapalat"/>
          <w:sz w:val="22"/>
          <w:szCs w:val="22"/>
          <w:lang w:val="hy-AM"/>
        </w:rPr>
        <w:t>օ</w:t>
      </w:r>
      <w:r w:rsidRPr="007C0683">
        <w:rPr>
          <w:rFonts w:ascii="GHEA Grapalat" w:hAnsi="GHEA Grapalat" w:cs="GHEA Grapalat"/>
          <w:sz w:val="22"/>
          <w:szCs w:val="22"/>
        </w:rPr>
        <w:t>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w:t>
      </w:r>
      <w:r w:rsidRPr="00B138F3">
        <w:rPr>
          <w:rFonts w:ascii="GHEA Grapalat" w:hAnsi="GHEA Grapalat" w:cs="GHEA Grapalat"/>
          <w:sz w:val="22"/>
          <w:szCs w:val="22"/>
        </w:rPr>
        <w:t xml:space="preserve">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w:t>
      </w:r>
      <w:r w:rsidRPr="00B138F3">
        <w:rPr>
          <w:rFonts w:ascii="GHEA Grapalat" w:hAnsi="GHEA Grapalat"/>
          <w:sz w:val="22"/>
          <w:szCs w:val="22"/>
        </w:rPr>
        <w:lastRenderedPageBreak/>
        <w:t xml:space="preserve">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подписаны уполномоченным Компанией </w:t>
      </w:r>
      <w:r w:rsidRPr="00B138F3">
        <w:rPr>
          <w:rFonts w:ascii="GHEA Grapalat" w:hAnsi="GHEA Grapalat"/>
          <w:sz w:val="22"/>
          <w:szCs w:val="22"/>
        </w:rPr>
        <w:lastRenderedPageBreak/>
        <w:t>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C0B8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0B86" w:rsidRPr="00FC2F31" w:rsidRDefault="00AC0B86" w:rsidP="00AC0B86">
            <w:pPr>
              <w:pStyle w:val="BodyTextIndent"/>
              <w:spacing w:line="240" w:lineRule="auto"/>
              <w:ind w:firstLine="0"/>
              <w:jc w:val="left"/>
              <w:rPr>
                <w:rFonts w:ascii="Sylfaen" w:hAnsi="Sylfaen"/>
                <w:i w:val="0"/>
                <w:sz w:val="24"/>
                <w:szCs w:val="24"/>
              </w:rPr>
            </w:pPr>
            <w:r w:rsidRPr="00FC2F31">
              <w:rPr>
                <w:rFonts w:ascii="Sylfaen" w:hAnsi="Sylfaen"/>
                <w:i w:val="0"/>
                <w:sz w:val="24"/>
                <w:szCs w:val="24"/>
              </w:rPr>
              <w:t xml:space="preserve">       9.</w:t>
            </w:r>
            <w:r w:rsidRPr="00FC2F31">
              <w:rPr>
                <w:rFonts w:ascii="Sylfaen" w:hAnsi="Sylfaen" w:cs="Arial"/>
                <w:i w:val="0"/>
                <w:sz w:val="24"/>
                <w:szCs w:val="24"/>
              </w:rPr>
              <w:t>Наименование</w:t>
            </w:r>
            <w:r w:rsidRPr="00FC2F31">
              <w:rPr>
                <w:rFonts w:ascii="Sylfaen" w:hAnsi="Sylfaen" w:cs="Arial LatArm"/>
                <w:i w:val="0"/>
                <w:sz w:val="24"/>
                <w:szCs w:val="24"/>
              </w:rPr>
              <w:t xml:space="preserve">, </w:t>
            </w:r>
            <w:r w:rsidRPr="00FC2F31">
              <w:rPr>
                <w:rFonts w:ascii="Sylfaen" w:hAnsi="Sylfaen" w:cs="Arial"/>
                <w:i w:val="0"/>
                <w:sz w:val="24"/>
                <w:szCs w:val="24"/>
              </w:rPr>
              <w:t>или</w:t>
            </w:r>
            <w:r w:rsidRPr="00FC2F31">
              <w:rPr>
                <w:rFonts w:ascii="Sylfaen" w:hAnsi="Sylfaen" w:cs="Arial LatArm"/>
                <w:i w:val="0"/>
                <w:sz w:val="24"/>
                <w:szCs w:val="24"/>
              </w:rPr>
              <w:t xml:space="preserve"> </w:t>
            </w:r>
            <w:r w:rsidRPr="00FC2F31">
              <w:rPr>
                <w:rFonts w:ascii="Sylfaen" w:hAnsi="Sylfaen" w:cs="Arial"/>
                <w:i w:val="0"/>
                <w:sz w:val="24"/>
                <w:szCs w:val="24"/>
              </w:rPr>
              <w:t>имя</w:t>
            </w:r>
            <w:r w:rsidRPr="00FC2F31">
              <w:rPr>
                <w:rFonts w:ascii="Sylfaen" w:hAnsi="Sylfaen" w:cs="Arial LatArm"/>
                <w:i w:val="0"/>
                <w:sz w:val="24"/>
                <w:szCs w:val="24"/>
              </w:rPr>
              <w:t xml:space="preserve">, </w:t>
            </w:r>
            <w:r w:rsidRPr="00FC2F31">
              <w:rPr>
                <w:rFonts w:ascii="Sylfaen" w:hAnsi="Sylfaen" w:cs="Arial"/>
                <w:i w:val="0"/>
                <w:sz w:val="24"/>
                <w:szCs w:val="24"/>
              </w:rPr>
              <w:t>фамилия</w:t>
            </w:r>
            <w:r w:rsidRPr="00FC2F31">
              <w:rPr>
                <w:rFonts w:ascii="Sylfaen" w:hAnsi="Sylfaen" w:cs="Arial LatArm"/>
                <w:i w:val="0"/>
                <w:sz w:val="24"/>
                <w:szCs w:val="24"/>
              </w:rPr>
              <w:t xml:space="preserve"> </w:t>
            </w:r>
            <w:r w:rsidRPr="00FC2F31">
              <w:rPr>
                <w:rFonts w:ascii="Sylfaen" w:hAnsi="Sylfaen" w:cs="Arial"/>
                <w:i w:val="0"/>
                <w:sz w:val="24"/>
                <w:szCs w:val="24"/>
              </w:rPr>
              <w:t>бенефициара</w:t>
            </w:r>
            <w:r w:rsidRPr="00FC2F31">
              <w:rPr>
                <w:rFonts w:ascii="Sylfaen" w:hAnsi="Sylfaen" w:cs="Arial LatArm"/>
                <w:i w:val="0"/>
                <w:sz w:val="24"/>
                <w:szCs w:val="24"/>
              </w:rPr>
              <w:t>:</w:t>
            </w:r>
            <w:r w:rsidRPr="00FC2F31">
              <w:rPr>
                <w:rFonts w:ascii="Sylfaen" w:hAnsi="Sylfaen"/>
                <w:i w:val="0"/>
                <w:sz w:val="24"/>
                <w:szCs w:val="24"/>
              </w:rPr>
              <w:t xml:space="preserve"> </w:t>
            </w:r>
            <w:r w:rsidRPr="00FC2F31">
              <w:rPr>
                <w:rFonts w:ascii="Sylfaen" w:hAnsi="Sylfaen" w:cs="Arial"/>
                <w:i w:val="0"/>
                <w:sz w:val="24"/>
                <w:szCs w:val="24"/>
              </w:rPr>
              <w:t>Историко-археологический музей-заповедник "Эребуни"</w:t>
            </w:r>
          </w:p>
        </w:tc>
      </w:tr>
      <w:tr w:rsidR="00AC0B8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0B86" w:rsidRPr="00FC2F31" w:rsidRDefault="00AC0B86" w:rsidP="00AC0B86">
            <w:pPr>
              <w:widowControl w:val="0"/>
              <w:tabs>
                <w:tab w:val="left" w:pos="855"/>
              </w:tabs>
              <w:ind w:left="360"/>
              <w:rPr>
                <w:rFonts w:ascii="Sylfaen" w:hAnsi="Sylfaen"/>
              </w:rPr>
            </w:pPr>
            <w:r w:rsidRPr="00FC2F31">
              <w:rPr>
                <w:rFonts w:ascii="Sylfaen" w:hAnsi="Sylfaen"/>
              </w:rPr>
              <w:t>10.</w:t>
            </w:r>
            <w:r w:rsidRPr="00FC2F31">
              <w:rPr>
                <w:rFonts w:ascii="Sylfaen" w:hAnsi="Sylfaen"/>
              </w:rPr>
              <w:tab/>
              <w:t>НЗОУ бенефициара (не заполняется)</w:t>
            </w:r>
          </w:p>
        </w:tc>
      </w:tr>
      <w:tr w:rsidR="00AC0B8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0B86" w:rsidRPr="00FC2F31" w:rsidRDefault="00AC0B86" w:rsidP="00AC0B86">
            <w:pPr>
              <w:widowControl w:val="0"/>
              <w:tabs>
                <w:tab w:val="left" w:pos="855"/>
              </w:tabs>
              <w:ind w:left="360"/>
              <w:rPr>
                <w:rFonts w:ascii="Sylfaen" w:hAnsi="Sylfaen"/>
                <w:lang w:val="en-US"/>
              </w:rPr>
            </w:pPr>
            <w:r w:rsidRPr="00FC2F31">
              <w:rPr>
                <w:rFonts w:ascii="Sylfaen" w:hAnsi="Sylfaen"/>
              </w:rPr>
              <w:t>11.</w:t>
            </w:r>
            <w:r w:rsidRPr="00FC2F31">
              <w:rPr>
                <w:rFonts w:ascii="Sylfaen" w:hAnsi="Sylfaen"/>
              </w:rPr>
              <w:tab/>
              <w:t>УНН бенефициара:</w:t>
            </w:r>
            <w:r w:rsidRPr="00FC2F31">
              <w:rPr>
                <w:rFonts w:ascii="Sylfaen" w:hAnsi="Sylfaen"/>
                <w:lang w:val="en-US"/>
              </w:rPr>
              <w:t>00415967</w:t>
            </w:r>
          </w:p>
        </w:tc>
      </w:tr>
      <w:tr w:rsidR="00AC0B8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0B86" w:rsidRPr="00FC2F31" w:rsidRDefault="00AC0B86" w:rsidP="00B20E1C">
            <w:pPr>
              <w:widowControl w:val="0"/>
              <w:tabs>
                <w:tab w:val="left" w:pos="855"/>
              </w:tabs>
              <w:ind w:left="360"/>
              <w:rPr>
                <w:rFonts w:ascii="Sylfaen" w:hAnsi="Sylfaen"/>
              </w:rPr>
            </w:pPr>
            <w:r w:rsidRPr="00FC2F31">
              <w:rPr>
                <w:rFonts w:ascii="Sylfaen" w:hAnsi="Sylfaen"/>
              </w:rPr>
              <w:t>12.</w:t>
            </w:r>
            <w:r w:rsidRPr="00FC2F31">
              <w:rPr>
                <w:rFonts w:ascii="Sylfaen" w:hAnsi="Sylfaen"/>
              </w:rPr>
              <w:tab/>
              <w:t xml:space="preserve">Обслуживающая бенефициара Финансовая организация (банк):  ЗАО </w:t>
            </w:r>
            <w:r w:rsidR="00B20E1C">
              <w:rPr>
                <w:rFonts w:ascii="Sylfaen" w:hAnsi="Sylfaen"/>
              </w:rPr>
              <w:t xml:space="preserve">АМИО </w:t>
            </w:r>
            <w:r w:rsidRPr="00FC2F31">
              <w:rPr>
                <w:rFonts w:ascii="Sylfaen" w:hAnsi="Sylfaen"/>
              </w:rPr>
              <w:t xml:space="preserve"> Банк</w:t>
            </w:r>
          </w:p>
        </w:tc>
      </w:tr>
      <w:tr w:rsidR="00AC0B8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0B86" w:rsidRPr="00FC2F31" w:rsidRDefault="00AC0B86" w:rsidP="00AC0B86">
            <w:pPr>
              <w:widowControl w:val="0"/>
              <w:tabs>
                <w:tab w:val="left" w:pos="855"/>
              </w:tabs>
              <w:ind w:left="360"/>
              <w:rPr>
                <w:rFonts w:ascii="Sylfaen" w:hAnsi="Sylfaen"/>
                <w:lang w:val="en-US"/>
              </w:rPr>
            </w:pPr>
            <w:r w:rsidRPr="00FC2F31">
              <w:rPr>
                <w:rFonts w:ascii="Sylfaen" w:hAnsi="Sylfaen"/>
              </w:rPr>
              <w:t>13.</w:t>
            </w:r>
            <w:r w:rsidRPr="00FC2F31">
              <w:rPr>
                <w:rFonts w:ascii="Sylfaen" w:hAnsi="Sylfaen"/>
              </w:rPr>
              <w:tab/>
              <w:t>Номер счета бенефициара (сч.№)</w:t>
            </w:r>
            <w:r w:rsidRPr="00FC2F31">
              <w:rPr>
                <w:rFonts w:ascii="Sylfaen" w:hAnsi="Sylfaen"/>
                <w:lang w:val="en-US"/>
              </w:rPr>
              <w:t>1150012570010100</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15A1C" w:rsidRDefault="00E15A1C" w:rsidP="00235549">
      <w:pPr>
        <w:widowControl w:val="0"/>
        <w:spacing w:after="160"/>
        <w:ind w:firstLine="567"/>
        <w:jc w:val="right"/>
        <w:rPr>
          <w:rFonts w:ascii="GHEA Grapalat" w:hAnsi="GHEA Grapalat"/>
          <w:b/>
        </w:rPr>
      </w:pPr>
    </w:p>
    <w:p w:rsidR="00235549" w:rsidRPr="00E01AE6" w:rsidRDefault="00235549" w:rsidP="00235549">
      <w:pPr>
        <w:widowControl w:val="0"/>
        <w:spacing w:after="160"/>
        <w:ind w:firstLine="567"/>
        <w:jc w:val="right"/>
        <w:rPr>
          <w:rFonts w:ascii="GHEA Grapalat" w:hAnsi="GHEA Grapalat" w:cs="Arial"/>
          <w:b/>
        </w:rPr>
      </w:pPr>
      <w:r w:rsidRPr="00E01AE6">
        <w:rPr>
          <w:rFonts w:ascii="GHEA Grapalat" w:hAnsi="GHEA Grapalat"/>
          <w:b/>
        </w:rPr>
        <w:t>Приложение № 5</w:t>
      </w:r>
    </w:p>
    <w:p w:rsidR="00235549" w:rsidRPr="00E01AE6" w:rsidRDefault="00235549" w:rsidP="00235549">
      <w:pPr>
        <w:pStyle w:val="BodyTextIndent3"/>
        <w:widowControl w:val="0"/>
        <w:spacing w:after="160" w:line="240" w:lineRule="auto"/>
        <w:jc w:val="right"/>
        <w:rPr>
          <w:rFonts w:ascii="GHEA Grapalat" w:hAnsi="GHEA Grapalat" w:cs="Arial"/>
          <w:b/>
          <w:sz w:val="24"/>
          <w:szCs w:val="24"/>
        </w:rPr>
      </w:pPr>
      <w:r w:rsidRPr="00E01AE6">
        <w:rPr>
          <w:rFonts w:ascii="GHEA Grapalat" w:hAnsi="GHEA Grapalat"/>
          <w:b/>
          <w:sz w:val="24"/>
          <w:szCs w:val="24"/>
        </w:rPr>
        <w:t xml:space="preserve">к Приглашению на </w:t>
      </w:r>
      <w:r w:rsidR="009E743E" w:rsidRPr="00E01AE6">
        <w:rPr>
          <w:rFonts w:ascii="Sylfaen" w:hAnsi="Sylfaen"/>
          <w:sz w:val="24"/>
          <w:szCs w:val="24"/>
        </w:rPr>
        <w:t>ЗАПРОСЕ КОТИРОВОК</w:t>
      </w:r>
      <w:r w:rsidRPr="00E01AE6">
        <w:rPr>
          <w:rFonts w:ascii="GHEA Grapalat" w:hAnsi="GHEA Grapalat" w:cs="Arial"/>
          <w:b/>
          <w:sz w:val="24"/>
          <w:szCs w:val="24"/>
        </w:rPr>
        <w:br/>
      </w:r>
      <w:r w:rsidRPr="00E01AE6">
        <w:rPr>
          <w:rFonts w:ascii="GHEA Grapalat" w:hAnsi="GHEA Grapalat"/>
          <w:b/>
          <w:sz w:val="24"/>
          <w:szCs w:val="24"/>
        </w:rPr>
        <w:t xml:space="preserve">под кодом </w:t>
      </w:r>
      <w:r w:rsidR="00A85618" w:rsidRPr="00E01AE6">
        <w:rPr>
          <w:rFonts w:ascii="GHEA Grapalat" w:hAnsi="GHEA Grapalat"/>
          <w:b/>
          <w:sz w:val="24"/>
          <w:szCs w:val="24"/>
        </w:rPr>
        <w:t xml:space="preserve">ԵԷՊԱ-ԳՀԾՁԲ-26/01     </w:t>
      </w:r>
    </w:p>
    <w:p w:rsidR="001005B0" w:rsidRPr="00E01AE6" w:rsidRDefault="001005B0" w:rsidP="00B46D58">
      <w:pPr>
        <w:widowControl w:val="0"/>
        <w:spacing w:after="160"/>
        <w:ind w:left="567" w:right="565"/>
        <w:jc w:val="center"/>
        <w:rPr>
          <w:rFonts w:ascii="GHEA Grapalat" w:hAnsi="GHEA Grapalat"/>
          <w:b/>
        </w:rPr>
      </w:pPr>
    </w:p>
    <w:p w:rsidR="0075061D" w:rsidRPr="00E01AE6" w:rsidRDefault="0075061D" w:rsidP="0075061D">
      <w:pPr>
        <w:pStyle w:val="BodyTextIndent3"/>
        <w:widowControl w:val="0"/>
        <w:spacing w:after="160" w:line="240" w:lineRule="auto"/>
        <w:jc w:val="center"/>
        <w:rPr>
          <w:rFonts w:ascii="GHEA Grapalat" w:hAnsi="GHEA Grapalat"/>
          <w:sz w:val="24"/>
          <w:szCs w:val="24"/>
          <w:lang w:val="hy-AM"/>
        </w:rPr>
      </w:pPr>
      <w:r w:rsidRPr="00E01AE6">
        <w:rPr>
          <w:rFonts w:ascii="GHEA Grapalat" w:hAnsi="GHEA Grapalat"/>
          <w:sz w:val="24"/>
          <w:szCs w:val="24"/>
        </w:rPr>
        <w:t xml:space="preserve">ГАРАНТИЯ </w:t>
      </w:r>
      <w:r w:rsidRPr="00E01AE6">
        <w:rPr>
          <w:rFonts w:ascii="GHEA Grapalat" w:hAnsi="GHEA Grapalat"/>
          <w:sz w:val="24"/>
          <w:szCs w:val="24"/>
          <w:lang w:val="en-US"/>
        </w:rPr>
        <w:t>N</w:t>
      </w:r>
      <w:r w:rsidRPr="00E01AE6">
        <w:rPr>
          <w:rFonts w:ascii="GHEA Grapalat" w:hAnsi="GHEA Grapalat"/>
          <w:sz w:val="24"/>
          <w:szCs w:val="24"/>
          <w:lang w:val="hy-AM"/>
        </w:rPr>
        <w:t>________</w:t>
      </w:r>
    </w:p>
    <w:p w:rsidR="0075061D" w:rsidRPr="00E01AE6" w:rsidRDefault="0075061D" w:rsidP="0075061D">
      <w:pPr>
        <w:widowControl w:val="0"/>
        <w:spacing w:after="160"/>
        <w:ind w:left="567" w:right="565"/>
        <w:jc w:val="center"/>
        <w:rPr>
          <w:rFonts w:ascii="GHEA Grapalat" w:hAnsi="GHEA Grapalat"/>
          <w:b/>
        </w:rPr>
      </w:pPr>
      <w:r w:rsidRPr="00E01AE6">
        <w:rPr>
          <w:rFonts w:ascii="GHEA Grapalat" w:hAnsi="GHEA Grapalat"/>
          <w:b/>
        </w:rPr>
        <w:t>(обеспечение договора)</w:t>
      </w:r>
    </w:p>
    <w:p w:rsidR="001005B0" w:rsidRPr="00E01AE6" w:rsidRDefault="001005B0" w:rsidP="00B46D58">
      <w:pPr>
        <w:widowControl w:val="0"/>
        <w:spacing w:after="160"/>
        <w:ind w:left="567" w:right="565"/>
        <w:jc w:val="center"/>
        <w:rPr>
          <w:rFonts w:ascii="GHEA Grapalat" w:hAnsi="GHEA Grapalat"/>
          <w:b/>
        </w:rPr>
      </w:pPr>
    </w:p>
    <w:p w:rsidR="005B3A59" w:rsidRPr="00E01AE6"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E01AE6">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E01AE6">
        <w:rPr>
          <w:rFonts w:eastAsiaTheme="minorHAnsi" w:cstheme="minorBidi"/>
        </w:rPr>
        <w:t>N</w:t>
      </w:r>
      <w:r w:rsidRPr="00E01AE6">
        <w:rPr>
          <w:rFonts w:eastAsiaTheme="minorHAnsi" w:cstheme="minorBidi"/>
          <w:lang w:val="hy-AM"/>
        </w:rPr>
        <w:t xml:space="preserve">  </w:t>
      </w:r>
      <w:r w:rsidR="00C55204" w:rsidRPr="00E01AE6">
        <w:rPr>
          <w:rFonts w:ascii="GHEA Grapalat" w:hAnsi="GHEA Grapalat"/>
          <w:b/>
        </w:rPr>
        <w:t xml:space="preserve">ԵԷՊԱ-ԳՀԾՁԲ-26/01     </w:t>
      </w:r>
      <w:r w:rsidRPr="00E01AE6">
        <w:rPr>
          <w:rFonts w:ascii="GHEA Grapalat" w:eastAsiaTheme="minorHAnsi" w:hAnsi="GHEA Grapalat" w:cstheme="minorBidi"/>
        </w:rPr>
        <w:t>заключаемым</w:t>
      </w:r>
      <w:r w:rsidRPr="00E01AE6">
        <w:rPr>
          <w:rStyle w:val="Strong"/>
          <w:rFonts w:ascii="GHEA Grapalat" w:hAnsi="GHEA Grapalat"/>
          <w:sz w:val="22"/>
          <w:szCs w:val="22"/>
        </w:rPr>
        <w:t xml:space="preserve">  </w:t>
      </w:r>
      <w:r w:rsidRPr="00E01AE6">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E01AE6">
        <w:rPr>
          <w:rStyle w:val="Strong"/>
          <w:rFonts w:ascii="GHEA Grapalat" w:hAnsi="GHEA Grapalat"/>
          <w:sz w:val="20"/>
          <w:szCs w:val="20"/>
          <w:lang w:val="hy-AM"/>
        </w:rPr>
        <w:tab/>
      </w:r>
      <w:r w:rsidRPr="00E01AE6">
        <w:rPr>
          <w:rStyle w:val="Strong"/>
          <w:rFonts w:ascii="GHEA Grapalat" w:hAnsi="GHEA Grapalat"/>
          <w:sz w:val="20"/>
          <w:szCs w:val="20"/>
          <w:lang w:val="hy-AM"/>
        </w:rPr>
        <w:tab/>
      </w:r>
      <w:r w:rsidRPr="00E01AE6">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C55204"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100A9">
        <w:rPr>
          <w:rFonts w:ascii="GHEA Grapalat" w:hAnsi="GHEA Grapalat"/>
          <w:i/>
        </w:rPr>
        <w:t xml:space="preserve">НКО «Историко-археологический заповедник-музей «Эребуни», </w:t>
      </w:r>
      <w:r w:rsidR="005B3A59" w:rsidRPr="00B138F3">
        <w:rPr>
          <w:rFonts w:ascii="GHEA Grapalat" w:eastAsiaTheme="minorHAnsi" w:hAnsi="GHEA Grapalat" w:cstheme="minorBidi"/>
        </w:rPr>
        <w:t>(далее-бенефициар) и</w:t>
      </w:r>
      <w:r w:rsidR="005B3A59" w:rsidRPr="00B138F3">
        <w:rPr>
          <w:rStyle w:val="Strong"/>
          <w:rFonts w:ascii="GHEA Grapalat" w:hAnsi="GHEA Grapalat"/>
          <w:b w:val="0"/>
          <w:sz w:val="20"/>
          <w:szCs w:val="20"/>
        </w:rPr>
        <w:t xml:space="preserve">   </w:t>
      </w:r>
      <w:r w:rsidR="005B3A59" w:rsidRPr="00B138F3">
        <w:rPr>
          <w:rStyle w:val="Strong"/>
          <w:rFonts w:ascii="GHEA Grapalat" w:hAnsi="GHEA Grapalat"/>
          <w:b w:val="0"/>
          <w:sz w:val="20"/>
          <w:szCs w:val="20"/>
          <w:u w:val="single"/>
          <w:lang w:val="hy-AM"/>
        </w:rPr>
        <w:tab/>
      </w:r>
      <w:r w:rsidR="005B3A59" w:rsidRPr="00B138F3">
        <w:rPr>
          <w:rStyle w:val="Strong"/>
          <w:rFonts w:ascii="GHEA Grapalat" w:hAnsi="GHEA Grapalat"/>
          <w:b w:val="0"/>
          <w:sz w:val="20"/>
          <w:szCs w:val="20"/>
          <w:u w:val="single"/>
          <w:lang w:val="hy-AM"/>
        </w:rPr>
        <w:tab/>
      </w:r>
      <w:r w:rsidR="005B3A59" w:rsidRPr="00B138F3">
        <w:rPr>
          <w:rStyle w:val="Strong"/>
          <w:rFonts w:ascii="GHEA Grapalat" w:hAnsi="GHEA Grapalat"/>
          <w:b w:val="0"/>
          <w:sz w:val="20"/>
          <w:szCs w:val="20"/>
          <w:u w:val="single"/>
          <w:lang w:val="hy-AM"/>
        </w:rPr>
        <w:tab/>
      </w:r>
      <w:r w:rsidR="005B3A59" w:rsidRPr="00B138F3">
        <w:rPr>
          <w:rStyle w:val="Strong"/>
          <w:rFonts w:ascii="GHEA Grapalat" w:hAnsi="GHEA Grapalat"/>
          <w:b w:val="0"/>
          <w:sz w:val="20"/>
          <w:szCs w:val="20"/>
          <w:u w:val="single"/>
          <w:lang w:val="hy-AM"/>
        </w:rPr>
        <w:tab/>
      </w:r>
      <w:r w:rsidR="005B3A59"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005B3A59"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5D73">
        <w:rPr>
          <w:rFonts w:ascii="GHEA Grapalat" w:eastAsiaTheme="minorHAnsi" w:hAnsi="GHEA Grapalat" w:cstheme="minorBidi"/>
        </w:rPr>
        <w:t>пяти</w:t>
      </w:r>
      <w:r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w:t>
      </w:r>
      <w:r w:rsidR="00B20E1C" w:rsidRPr="000C4F8B">
        <w:rPr>
          <w:rFonts w:ascii="Sylfaen" w:hAnsi="Sylfaen"/>
          <w:sz w:val="20"/>
          <w:szCs w:val="20"/>
          <w:lang w:val="hy-AM"/>
        </w:rPr>
        <w:t>1150012570010100</w:t>
      </w:r>
      <w:r w:rsidR="005B3A59" w:rsidRPr="00B138F3">
        <w:rPr>
          <w:rFonts w:ascii="GHEA Grapalat" w:eastAsiaTheme="minorHAnsi" w:hAnsi="GHEA Grapalat" w:cstheme="minorBidi"/>
        </w:rPr>
        <w:t>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CA5C35">
        <w:rPr>
          <w:rFonts w:ascii="GHEA Grapalat" w:eastAsiaTheme="minorHAnsi" w:hAnsi="GHEA Grapalat" w:cstheme="minorBidi"/>
          <w:sz w:val="18"/>
          <w:szCs w:val="18"/>
        </w:rPr>
        <w:t>*</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D0114A" w:rsidRPr="00E22E83" w:rsidRDefault="00D0114A" w:rsidP="00D0114A">
      <w:pPr>
        <w:pStyle w:val="NormalWeb"/>
        <w:shd w:val="clear" w:color="auto" w:fill="FFFFFF"/>
        <w:ind w:firstLine="374"/>
        <w:contextualSpacing/>
        <w:jc w:val="both"/>
        <w:rPr>
          <w:rFonts w:ascii="GHEA Grapalat" w:eastAsiaTheme="minorHAnsi" w:hAnsi="GHEA Grapalat" w:cstheme="minorBidi"/>
        </w:rPr>
      </w:pPr>
      <w:r w:rsidRPr="00E22E83">
        <w:rPr>
          <w:rFonts w:ascii="GHEA Grapalat" w:eastAsiaTheme="minorHAnsi" w:hAnsi="GHEA Grapalat" w:cstheme="minorBidi"/>
        </w:rPr>
        <w:t>5. Гарантия действует</w:t>
      </w:r>
      <w:r w:rsidR="001F0970" w:rsidRPr="001A27EC">
        <w:rPr>
          <w:rFonts w:ascii="GHEA Grapalat" w:eastAsiaTheme="minorHAnsi" w:hAnsi="GHEA Grapalat" w:cstheme="minorBidi"/>
        </w:rPr>
        <w:t xml:space="preserve"> </w:t>
      </w:r>
      <w:r w:rsidR="001F0970">
        <w:rPr>
          <w:rFonts w:ascii="GHEA Grapalat" w:eastAsiaTheme="minorHAnsi" w:hAnsi="GHEA Grapalat" w:cstheme="minorBidi"/>
        </w:rPr>
        <w:t xml:space="preserve">с момента выпуска и в силе  </w:t>
      </w:r>
      <w:r w:rsidRPr="00E22E83">
        <w:rPr>
          <w:rFonts w:ascii="GHEA Grapalat" w:eastAsiaTheme="minorHAnsi" w:hAnsi="GHEA Grapalat" w:cstheme="minorBidi"/>
        </w:rPr>
        <w:t>со дня вступления в силу договора N</w:t>
      </w:r>
      <w:r w:rsidR="00C55204" w:rsidRPr="00C55204">
        <w:rPr>
          <w:rFonts w:ascii="GHEA Grapalat" w:hAnsi="GHEA Grapalat"/>
          <w:b/>
        </w:rPr>
        <w:t xml:space="preserve"> </w:t>
      </w:r>
      <w:r w:rsidR="00C55204" w:rsidRPr="00A85618">
        <w:rPr>
          <w:rFonts w:ascii="GHEA Grapalat" w:hAnsi="GHEA Grapalat"/>
          <w:b/>
        </w:rPr>
        <w:t xml:space="preserve">ԵԷՊԱ-ԳՀԾՁԲ-26/01     </w:t>
      </w:r>
      <w:r w:rsidRPr="00E22E83">
        <w:rPr>
          <w:rFonts w:ascii="GHEA Grapalat" w:eastAsiaTheme="minorHAnsi" w:hAnsi="GHEA Grapalat" w:cstheme="minorBidi"/>
        </w:rPr>
        <w:t xml:space="preserve"> заключаемого  между  бенефициаром и</w:t>
      </w:r>
      <w:del w:id="7" w:author="Vardan" w:date="2023-07-07T23:48:00Z">
        <w:r w:rsidRPr="00E22E83" w:rsidDel="001F0970">
          <w:rPr>
            <w:rFonts w:ascii="GHEA Grapalat" w:eastAsiaTheme="minorHAnsi" w:hAnsi="GHEA Grapalat" w:cstheme="minorBidi"/>
          </w:rPr>
          <w:delText xml:space="preserve"> </w:delText>
        </w:r>
      </w:del>
      <w:r w:rsidRPr="00E22E83">
        <w:rPr>
          <w:rFonts w:ascii="GHEA Grapalat" w:eastAsiaTheme="minorHAnsi" w:hAnsi="GHEA Grapalat" w:cstheme="minorBidi"/>
        </w:rPr>
        <w:t xml:space="preserve">    </w:t>
      </w:r>
    </w:p>
    <w:p w:rsidR="00D0114A" w:rsidRPr="00E22E83" w:rsidRDefault="001F0970" w:rsidP="00D0114A">
      <w:pPr>
        <w:pStyle w:val="NormalWeb"/>
        <w:shd w:val="clear" w:color="auto" w:fill="FFFFFF"/>
        <w:ind w:firstLine="374"/>
        <w:contextualSpacing/>
        <w:jc w:val="both"/>
        <w:rPr>
          <w:rFonts w:ascii="GHEA Grapalat" w:eastAsiaTheme="minorHAnsi" w:hAnsi="GHEA Grapalat" w:cstheme="minorBidi"/>
        </w:rPr>
      </w:pPr>
      <w:r w:rsidRPr="001A27EC">
        <w:rPr>
          <w:rFonts w:ascii="GHEA Grapalat" w:eastAsiaTheme="minorHAnsi" w:hAnsi="GHEA Grapalat" w:cstheme="minorBidi"/>
          <w:sz w:val="18"/>
          <w:szCs w:val="18"/>
        </w:rPr>
        <w:t xml:space="preserve">                </w:t>
      </w:r>
      <w:r w:rsidR="00D0114A" w:rsidRPr="00E22E83">
        <w:rPr>
          <w:rFonts w:ascii="GHEA Grapalat" w:eastAsiaTheme="minorHAnsi" w:hAnsi="GHEA Grapalat" w:cstheme="minorBidi"/>
          <w:sz w:val="18"/>
          <w:szCs w:val="18"/>
        </w:rPr>
        <w:t>номер заключаемого договара</w:t>
      </w:r>
    </w:p>
    <w:p w:rsidR="00D0114A" w:rsidRPr="00E22E83" w:rsidRDefault="00D0114A" w:rsidP="00D0114A">
      <w:pPr>
        <w:pStyle w:val="NormalWeb"/>
        <w:shd w:val="clear" w:color="auto" w:fill="FFFFFF"/>
        <w:ind w:firstLine="374"/>
        <w:contextualSpacing/>
        <w:jc w:val="both"/>
        <w:rPr>
          <w:rFonts w:ascii="GHEA Grapalat" w:eastAsiaTheme="minorHAnsi" w:hAnsi="GHEA Grapalat" w:cstheme="minorBidi"/>
        </w:rPr>
      </w:pPr>
    </w:p>
    <w:p w:rsidR="00D0114A" w:rsidRPr="00E22E83" w:rsidRDefault="001F0970" w:rsidP="00D0114A">
      <w:pPr>
        <w:pStyle w:val="NormalWeb"/>
        <w:shd w:val="clear" w:color="auto" w:fill="FFFFFF"/>
        <w:contextualSpacing/>
        <w:jc w:val="both"/>
        <w:rPr>
          <w:rFonts w:ascii="GHEA Grapalat" w:eastAsiaTheme="minorHAnsi" w:hAnsi="GHEA Grapalat" w:cstheme="minorBidi"/>
          <w:lang w:val="hy-AM"/>
        </w:rPr>
      </w:pPr>
      <w:r w:rsidRPr="00E22E83">
        <w:rPr>
          <w:rFonts w:ascii="GHEA Grapalat" w:eastAsiaTheme="minorHAnsi" w:hAnsi="GHEA Grapalat" w:cstheme="minorBidi"/>
        </w:rPr>
        <w:t xml:space="preserve">принципалом </w:t>
      </w:r>
      <w:r w:rsidR="00D0114A" w:rsidRPr="00E22E83">
        <w:rPr>
          <w:rFonts w:ascii="GHEA Grapalat" w:eastAsiaTheme="minorHAnsi" w:hAnsi="GHEA Grapalat" w:cstheme="minorBidi"/>
        </w:rPr>
        <w:t xml:space="preserve">и  действует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в</w:t>
      </w:r>
      <w:r w:rsidR="00D0114A" w:rsidRPr="00E22E83">
        <w:rPr>
          <w:rFonts w:ascii="GHEA Grapalat" w:hAnsi="GHEA Grapalat"/>
        </w:rPr>
        <w:t>ключительно</w:t>
      </w:r>
      <w:r w:rsidR="00D0114A" w:rsidRPr="00E22E83">
        <w:rPr>
          <w:rFonts w:ascii="GHEA Grapalat" w:eastAsiaTheme="minorHAnsi" w:hAnsi="GHEA Grapalat" w:cstheme="minorBidi"/>
        </w:rPr>
        <w:t xml:space="preserve">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девяностого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рабочего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дня</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следующего за днем </w:t>
      </w:r>
    </w:p>
    <w:p w:rsidR="00D0114A" w:rsidRPr="00E22E83" w:rsidRDefault="00D0114A" w:rsidP="00D0114A">
      <w:pPr>
        <w:pStyle w:val="NormalWeb"/>
        <w:shd w:val="clear" w:color="auto" w:fill="FFFFFF"/>
        <w:contextualSpacing/>
        <w:jc w:val="both"/>
        <w:rPr>
          <w:rFonts w:ascii="GHEA Grapalat" w:eastAsiaTheme="minorHAnsi" w:hAnsi="GHEA Grapalat" w:cstheme="minorBidi"/>
          <w:sz w:val="18"/>
          <w:szCs w:val="18"/>
          <w:lang w:val="hy-AM"/>
        </w:rPr>
      </w:pPr>
    </w:p>
    <w:p w:rsidR="00D0114A" w:rsidRPr="00E22E83" w:rsidRDefault="00D0114A" w:rsidP="00D0114A">
      <w:pPr>
        <w:pStyle w:val="NormalWeb"/>
        <w:shd w:val="clear" w:color="auto" w:fill="FFFFFF"/>
        <w:contextualSpacing/>
        <w:jc w:val="center"/>
        <w:rPr>
          <w:rFonts w:eastAsiaTheme="minorHAnsi" w:cstheme="minorBidi"/>
        </w:rPr>
      </w:pP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eastAsiaTheme="minorHAnsi" w:cstheme="minorBidi"/>
        </w:rPr>
        <w:t xml:space="preserve"> </w:t>
      </w:r>
      <w:r w:rsidRPr="00E22E83">
        <w:rPr>
          <w:rFonts w:eastAsiaTheme="minorHAnsi" w:cstheme="minorBidi"/>
          <w:lang w:val="hy-AM"/>
        </w:rPr>
        <w:t>.</w:t>
      </w:r>
      <w:r w:rsidRPr="00E22E83">
        <w:rPr>
          <w:rFonts w:eastAsiaTheme="minorHAnsi" w:cstheme="minorBidi"/>
        </w:rPr>
        <w:t xml:space="preserve">                    </w:t>
      </w:r>
      <w:r w:rsidRPr="00E22E83">
        <w:rPr>
          <w:rFonts w:ascii="GHEA Grapalat" w:hAnsi="GHEA Grapalat"/>
          <w:sz w:val="16"/>
          <w:szCs w:val="16"/>
        </w:rPr>
        <w:t>крайний   срок</w:t>
      </w:r>
      <w:r w:rsidRPr="00E22E83">
        <w:rPr>
          <w:rFonts w:ascii="GHEA Grapalat" w:eastAsiaTheme="minorHAnsi" w:hAnsi="GHEA Grapalat" w:cstheme="minorBidi"/>
          <w:sz w:val="16"/>
          <w:szCs w:val="16"/>
        </w:rPr>
        <w:t xml:space="preserve"> оказания услуг</w:t>
      </w:r>
      <w:r w:rsidRPr="00E22E83">
        <w:rPr>
          <w:rFonts w:ascii="GHEA Grapalat" w:hAnsi="GHEA Grapalat"/>
          <w:sz w:val="16"/>
          <w:szCs w:val="16"/>
        </w:rPr>
        <w:t>, предусмотренный заключаемым договором, включая гарантийный срок</w:t>
      </w:r>
    </w:p>
    <w:p w:rsidR="002B36B3" w:rsidRPr="001A27EC" w:rsidRDefault="00D0114A" w:rsidP="00D0114A">
      <w:pPr>
        <w:pStyle w:val="NormalWeb"/>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В день предоставления гарантии лицо, выдающее гарантию, с официального адреса</w:t>
      </w:r>
      <w:r w:rsidRPr="00E22E83">
        <w:rPr>
          <w:rFonts w:ascii="GHEA Grapalat" w:eastAsiaTheme="minorHAnsi" w:hAnsi="GHEA Grapalat" w:cstheme="minorBidi"/>
          <w:lang w:val="hy-AM"/>
        </w:rPr>
        <w:t xml:space="preserve"> </w:t>
      </w:r>
      <w:r w:rsidRPr="00E22E8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2B36B3" w:rsidRPr="001A27EC">
        <w:rPr>
          <w:rFonts w:ascii="GHEA Grapalat" w:eastAsiaTheme="minorHAnsi" w:hAnsi="GHEA Grapalat" w:cstheme="minorBidi"/>
        </w:rPr>
        <w:t xml:space="preserve"> </w:t>
      </w:r>
      <w:r w:rsidR="00E01AE6">
        <w:rPr>
          <w:rFonts w:ascii="GHEA Grapalat" w:eastAsiaTheme="minorHAnsi" w:hAnsi="GHEA Grapalat" w:cstheme="minorBidi"/>
        </w:rPr>
        <w:t>–</w:t>
      </w:r>
      <w:r w:rsidR="00E01AE6">
        <w:rPr>
          <w:rFonts w:ascii="GHEA Grapalat" w:eastAsiaTheme="minorHAnsi" w:hAnsi="GHEA Grapalat" w:cstheme="minorBidi"/>
          <w:lang w:val="en-US"/>
        </w:rPr>
        <w:t>gnumneroak</w:t>
      </w:r>
      <w:r w:rsidR="00E01AE6" w:rsidRPr="00E01AE6">
        <w:rPr>
          <w:rFonts w:ascii="GHEA Grapalat" w:eastAsiaTheme="minorHAnsi" w:hAnsi="GHEA Grapalat" w:cstheme="minorBidi"/>
        </w:rPr>
        <w:t>@</w:t>
      </w:r>
      <w:r w:rsidR="00E01AE6">
        <w:rPr>
          <w:rFonts w:ascii="GHEA Grapalat" w:eastAsiaTheme="minorHAnsi" w:hAnsi="GHEA Grapalat" w:cstheme="minorBidi"/>
          <w:lang w:val="en-US"/>
        </w:rPr>
        <w:t>list</w:t>
      </w:r>
      <w:r w:rsidR="00E01AE6" w:rsidRPr="00E01AE6">
        <w:rPr>
          <w:rFonts w:ascii="GHEA Grapalat" w:eastAsiaTheme="minorHAnsi" w:hAnsi="GHEA Grapalat" w:cstheme="minorBidi"/>
        </w:rPr>
        <w:t>.</w:t>
      </w:r>
      <w:r w:rsidR="00E01AE6">
        <w:rPr>
          <w:rFonts w:ascii="GHEA Grapalat" w:eastAsiaTheme="minorHAnsi" w:hAnsi="GHEA Grapalat" w:cstheme="minorBidi"/>
          <w:lang w:val="en-US"/>
        </w:rPr>
        <w:t>ru</w:t>
      </w:r>
      <w:r w:rsidRPr="00E22E83">
        <w:rPr>
          <w:rFonts w:ascii="GHEA Grapalat" w:eastAsiaTheme="minorHAnsi" w:hAnsi="GHEA Grapalat" w:cstheme="minorBidi"/>
        </w:rPr>
        <w:t xml:space="preserve"> </w:t>
      </w:r>
    </w:p>
    <w:p w:rsidR="002B36B3" w:rsidRPr="006E181F" w:rsidRDefault="002B36B3" w:rsidP="002B36B3">
      <w:pPr>
        <w:pStyle w:val="NormalWeb"/>
        <w:shd w:val="clear" w:color="auto" w:fill="FFFFFF"/>
        <w:contextualSpacing/>
        <w:jc w:val="both"/>
        <w:rPr>
          <w:rFonts w:ascii="GHEA Grapalat" w:eastAsiaTheme="minorHAnsi" w:hAnsi="GHEA Grapalat" w:cstheme="minorBidi"/>
        </w:rPr>
      </w:pPr>
      <w:r w:rsidRPr="006E181F">
        <w:rPr>
          <w:rStyle w:val="Strong"/>
          <w:sz w:val="20"/>
          <w:szCs w:val="20"/>
        </w:rPr>
        <w:t xml:space="preserve">                                                    </w:t>
      </w:r>
      <w:r w:rsidRPr="001A27EC">
        <w:rPr>
          <w:rStyle w:val="Strong"/>
          <w:sz w:val="20"/>
          <w:szCs w:val="20"/>
        </w:rPr>
        <w:t xml:space="preserve">                                         </w:t>
      </w:r>
      <w:r w:rsidRPr="006E181F">
        <w:rPr>
          <w:rStyle w:val="Strong"/>
          <w:sz w:val="20"/>
          <w:szCs w:val="20"/>
        </w:rPr>
        <w:t xml:space="preserve"> </w:t>
      </w:r>
      <w:r>
        <w:rPr>
          <w:rStyle w:val="Strong"/>
          <w:b w:val="0"/>
          <w:bCs w:val="0"/>
          <w:sz w:val="20"/>
          <w:szCs w:val="20"/>
        </w:rPr>
        <w:t>адрес эл. почты секретаря</w:t>
      </w:r>
    </w:p>
    <w:p w:rsidR="00D0114A" w:rsidRPr="00E22E83" w:rsidRDefault="00D0114A" w:rsidP="00D0114A">
      <w:pPr>
        <w:pStyle w:val="NormalWeb"/>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 xml:space="preserve">указанный в приглашении к процедуре закупкок, организованной с целью заключения договора упомянутого в пункте 1 настоящей гарантии.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___</w:t>
      </w:r>
      <w:r w:rsidR="00C55204" w:rsidRPr="00C55204">
        <w:rPr>
          <w:rFonts w:ascii="GHEA Grapalat" w:hAnsi="GHEA Grapalat"/>
          <w:b/>
        </w:rPr>
        <w:t xml:space="preserve"> </w:t>
      </w:r>
      <w:r w:rsidR="00C55204" w:rsidRPr="00A85618">
        <w:rPr>
          <w:rFonts w:ascii="GHEA Grapalat" w:hAnsi="GHEA Grapalat"/>
          <w:b/>
        </w:rPr>
        <w:t xml:space="preserve">ԵԷՊԱ-ԳՀԾՁԲ-26/01     </w:t>
      </w:r>
      <w:r w:rsidRPr="00B138F3">
        <w:rPr>
          <w:rFonts w:ascii="GHEA Grapalat" w:eastAsiaTheme="minorHAnsi" w:hAnsi="GHEA Grapalat" w:cstheme="minorBidi"/>
        </w:rPr>
        <w:t xml:space="preserve">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0A4ACC" w:rsidRDefault="000A4ACC">
      <w:pPr>
        <w:rPr>
          <w:rFonts w:ascii="GHEA Grapalat" w:hAnsi="GHEA Grapalat"/>
          <w:i/>
        </w:rPr>
      </w:pPr>
      <w:r>
        <w:rPr>
          <w:rFonts w:ascii="GHEA Grapalat" w:hAnsi="GHEA Grapalat"/>
          <w:i/>
        </w:rPr>
        <w:br w:type="page"/>
      </w:r>
    </w:p>
    <w:p w:rsidR="000A214C" w:rsidRPr="00E01AE6" w:rsidRDefault="000A214C" w:rsidP="000A214C">
      <w:pPr>
        <w:widowControl w:val="0"/>
        <w:spacing w:after="160"/>
        <w:jc w:val="right"/>
        <w:rPr>
          <w:rFonts w:ascii="GHEA Grapalat" w:hAnsi="GHEA Grapalat" w:cs="GHEA Grapalat"/>
          <w:i/>
        </w:rPr>
      </w:pPr>
      <w:r w:rsidRPr="00E01AE6">
        <w:rPr>
          <w:rFonts w:ascii="GHEA Grapalat" w:hAnsi="GHEA Grapalat"/>
          <w:i/>
        </w:rPr>
        <w:lastRenderedPageBreak/>
        <w:t>Приложение № 5.1</w:t>
      </w:r>
    </w:p>
    <w:p w:rsidR="000A214C" w:rsidRPr="00E01AE6" w:rsidRDefault="000A214C" w:rsidP="000A214C">
      <w:pPr>
        <w:widowControl w:val="0"/>
        <w:spacing w:after="160"/>
        <w:jc w:val="right"/>
        <w:rPr>
          <w:rFonts w:ascii="GHEA Grapalat" w:hAnsi="GHEA Grapalat" w:cs="GHEA Grapalat"/>
          <w:i/>
          <w:sz w:val="36"/>
          <w:szCs w:val="36"/>
        </w:rPr>
      </w:pPr>
      <w:r w:rsidRPr="00E01AE6">
        <w:rPr>
          <w:rFonts w:ascii="GHEA Grapalat" w:hAnsi="GHEA Grapalat"/>
          <w:i/>
        </w:rPr>
        <w:t xml:space="preserve">к Приглашению на </w:t>
      </w:r>
      <w:r w:rsidR="009E743E" w:rsidRPr="00E01AE6">
        <w:rPr>
          <w:rFonts w:ascii="Sylfaen" w:hAnsi="Sylfaen"/>
        </w:rPr>
        <w:t>ЗАПРОСЕ КОТИРОВОК</w:t>
      </w:r>
      <w:r w:rsidRPr="00E01AE6">
        <w:rPr>
          <w:rFonts w:ascii="GHEA Grapalat" w:hAnsi="GHEA Grapalat"/>
          <w:i/>
        </w:rPr>
        <w:br/>
        <w:t xml:space="preserve">под кодом </w:t>
      </w:r>
      <w:r w:rsidR="00A85618" w:rsidRPr="00E01AE6">
        <w:rPr>
          <w:rFonts w:ascii="GHEA Grapalat" w:hAnsi="GHEA Grapalat"/>
          <w:i/>
        </w:rPr>
        <w:t xml:space="preserve">ԵԷՊԱ-ԳՀԾՁԲ-26/01     </w:t>
      </w:r>
    </w:p>
    <w:p w:rsidR="00AF4211" w:rsidRPr="00E01AE6" w:rsidRDefault="00AF4211" w:rsidP="000A214C">
      <w:pPr>
        <w:widowControl w:val="0"/>
        <w:spacing w:after="160"/>
        <w:jc w:val="center"/>
        <w:rPr>
          <w:rFonts w:ascii="GHEA Grapalat" w:hAnsi="GHEA Grapalat"/>
          <w:b/>
        </w:rPr>
      </w:pPr>
    </w:p>
    <w:p w:rsidR="000A214C" w:rsidRPr="00E01AE6" w:rsidRDefault="000A214C" w:rsidP="000A214C">
      <w:pPr>
        <w:widowControl w:val="0"/>
        <w:spacing w:after="160"/>
        <w:jc w:val="center"/>
        <w:rPr>
          <w:rFonts w:ascii="GHEA Grapalat" w:hAnsi="GHEA Grapalat" w:cs="GHEA Grapalat"/>
          <w:b/>
        </w:rPr>
      </w:pPr>
      <w:r w:rsidRPr="00E01AE6">
        <w:rPr>
          <w:rFonts w:ascii="GHEA Grapalat" w:hAnsi="GHEA Grapalat"/>
          <w:b/>
        </w:rPr>
        <w:t xml:space="preserve">СОГЛАШЕНИЕ О НЕУСТОЙКЕ </w:t>
      </w:r>
    </w:p>
    <w:p w:rsidR="000A214C" w:rsidRPr="00E01AE6" w:rsidRDefault="000A214C" w:rsidP="000A214C">
      <w:pPr>
        <w:widowControl w:val="0"/>
        <w:spacing w:after="160"/>
        <w:jc w:val="center"/>
        <w:rPr>
          <w:rFonts w:ascii="GHEA Grapalat" w:hAnsi="GHEA Grapalat" w:cs="GHEA Grapalat"/>
          <w:b/>
        </w:rPr>
      </w:pPr>
      <w:r w:rsidRPr="00E01AE6">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E01AE6" w:rsidTr="000745BE">
        <w:tc>
          <w:tcPr>
            <w:tcW w:w="4786" w:type="dxa"/>
          </w:tcPr>
          <w:p w:rsidR="000A214C" w:rsidRPr="00E01AE6" w:rsidRDefault="000A214C" w:rsidP="000745BE">
            <w:pPr>
              <w:widowControl w:val="0"/>
              <w:spacing w:after="160"/>
              <w:rPr>
                <w:rFonts w:ascii="GHEA Grapalat" w:hAnsi="GHEA Grapalat" w:cs="GHEA Grapalat"/>
                <w:b/>
                <w:lang w:val="en-US"/>
              </w:rPr>
            </w:pPr>
            <w:r w:rsidRPr="00E01AE6">
              <w:rPr>
                <w:rFonts w:ascii="GHEA Grapalat" w:hAnsi="GHEA Grapalat"/>
              </w:rPr>
              <w:t>г. Ереван</w:t>
            </w:r>
          </w:p>
        </w:tc>
        <w:tc>
          <w:tcPr>
            <w:tcW w:w="4500" w:type="dxa"/>
          </w:tcPr>
          <w:p w:rsidR="000A214C" w:rsidRPr="00E01AE6" w:rsidRDefault="000A214C" w:rsidP="000745BE">
            <w:pPr>
              <w:widowControl w:val="0"/>
              <w:spacing w:after="160"/>
              <w:jc w:val="right"/>
              <w:rPr>
                <w:rFonts w:ascii="GHEA Grapalat" w:hAnsi="GHEA Grapalat" w:cs="GHEA Grapalat"/>
                <w:b/>
              </w:rPr>
            </w:pPr>
            <w:r w:rsidRPr="00E01AE6">
              <w:rPr>
                <w:rFonts w:ascii="GHEA Grapalat" w:hAnsi="GHEA Grapalat"/>
              </w:rPr>
              <w:t>"</w:t>
            </w:r>
            <w:r w:rsidRPr="00E01AE6">
              <w:rPr>
                <w:rFonts w:ascii="GHEA Grapalat" w:hAnsi="GHEA Grapalat"/>
                <w:lang w:val="en-US"/>
              </w:rPr>
              <w:tab/>
            </w:r>
            <w:r w:rsidRPr="00E01AE6">
              <w:rPr>
                <w:rFonts w:ascii="GHEA Grapalat" w:hAnsi="GHEA Grapalat"/>
              </w:rPr>
              <w:t xml:space="preserve">" </w:t>
            </w:r>
            <w:r w:rsidRPr="00E01AE6">
              <w:rPr>
                <w:rFonts w:ascii="GHEA Grapalat" w:hAnsi="GHEA Grapalat"/>
                <w:lang w:val="en-US"/>
              </w:rPr>
              <w:tab/>
            </w:r>
            <w:r w:rsidRPr="00E01AE6">
              <w:rPr>
                <w:rFonts w:ascii="GHEA Grapalat" w:hAnsi="GHEA Grapalat"/>
              </w:rPr>
              <w:t>20</w:t>
            </w:r>
            <w:r w:rsidRPr="00E01AE6">
              <w:rPr>
                <w:rFonts w:ascii="GHEA Grapalat" w:hAnsi="GHEA Grapalat"/>
                <w:lang w:val="en-US"/>
              </w:rPr>
              <w:tab/>
            </w:r>
            <w:r w:rsidRPr="00E01AE6">
              <w:rPr>
                <w:rFonts w:ascii="GHEA Grapalat" w:hAnsi="GHEA Grapalat"/>
              </w:rPr>
              <w:t>г.</w:t>
            </w:r>
            <w:r w:rsidRPr="00E01AE6">
              <w:rPr>
                <w:rStyle w:val="FootnoteReference"/>
                <w:rFonts w:ascii="GHEA Grapalat" w:hAnsi="GHEA Grapalat"/>
              </w:rPr>
              <w:footnoteReference w:customMarkFollows="1" w:id="12"/>
              <w:t>**</w:t>
            </w:r>
          </w:p>
        </w:tc>
      </w:tr>
    </w:tbl>
    <w:p w:rsidR="000A214C" w:rsidRPr="00E01AE6"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E01AE6">
        <w:rPr>
          <w:rFonts w:ascii="GHEA Grapalat" w:hAnsi="GHEA Grapalat"/>
        </w:rPr>
        <w:t>_______________________________________________, в лице ди</w:t>
      </w:r>
      <w:r w:rsidRPr="00B138F3">
        <w:rPr>
          <w:rFonts w:ascii="GHEA Grapalat" w:hAnsi="GHEA Grapalat"/>
        </w:rPr>
        <w:t>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Компания участвует в организованной _</w:t>
      </w:r>
      <w:r w:rsidR="00C55204" w:rsidRPr="00C55204">
        <w:rPr>
          <w:rFonts w:ascii="GHEA Grapalat" w:hAnsi="GHEA Grapalat"/>
          <w:i/>
        </w:rPr>
        <w:t xml:space="preserve"> </w:t>
      </w:r>
      <w:r w:rsidR="00C55204" w:rsidRPr="00C100A9">
        <w:rPr>
          <w:rFonts w:ascii="GHEA Grapalat" w:hAnsi="GHEA Grapalat"/>
          <w:i/>
        </w:rPr>
        <w:t xml:space="preserve">НКО «Историко-археологический заповедник-музей «Эребуни», </w:t>
      </w:r>
      <w:r w:rsidRPr="00B138F3">
        <w:rPr>
          <w:rFonts w:ascii="GHEA Grapalat" w:hAnsi="GHEA Grapalat"/>
          <w:spacing w:val="-6"/>
        </w:rPr>
        <w:t xml:space="preserve">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C55204" w:rsidRPr="00A85618">
        <w:rPr>
          <w:rFonts w:ascii="GHEA Grapalat" w:hAnsi="GHEA Grapalat"/>
          <w:i/>
        </w:rPr>
        <w:t xml:space="preserve">ԵԷՊԱ-ԳՀԾՁԲ-26/01     </w:t>
      </w:r>
      <w:r w:rsidRPr="00B138F3">
        <w:rPr>
          <w:rFonts w:ascii="GHEA Grapalat" w:hAnsi="GHEA Grapalat"/>
        </w:rPr>
        <w:t>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C0B8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0B86" w:rsidRPr="00FC2F31" w:rsidRDefault="00AC0B86" w:rsidP="00AC0B86">
            <w:pPr>
              <w:pStyle w:val="BodyTextIndent"/>
              <w:spacing w:line="240" w:lineRule="auto"/>
              <w:ind w:firstLine="0"/>
              <w:jc w:val="left"/>
              <w:rPr>
                <w:rFonts w:ascii="Sylfaen" w:hAnsi="Sylfaen"/>
                <w:i w:val="0"/>
                <w:sz w:val="24"/>
                <w:szCs w:val="24"/>
              </w:rPr>
            </w:pPr>
            <w:r w:rsidRPr="00FC2F31">
              <w:rPr>
                <w:rFonts w:ascii="Sylfaen" w:hAnsi="Sylfaen"/>
                <w:i w:val="0"/>
                <w:sz w:val="24"/>
                <w:szCs w:val="24"/>
              </w:rPr>
              <w:t xml:space="preserve">       9.</w:t>
            </w:r>
            <w:r w:rsidRPr="00FC2F31">
              <w:rPr>
                <w:rFonts w:ascii="Sylfaen" w:hAnsi="Sylfaen" w:cs="Arial"/>
                <w:i w:val="0"/>
                <w:sz w:val="24"/>
                <w:szCs w:val="24"/>
              </w:rPr>
              <w:t>Наименование</w:t>
            </w:r>
            <w:r w:rsidRPr="00FC2F31">
              <w:rPr>
                <w:rFonts w:ascii="Sylfaen" w:hAnsi="Sylfaen" w:cs="Arial LatArm"/>
                <w:i w:val="0"/>
                <w:sz w:val="24"/>
                <w:szCs w:val="24"/>
              </w:rPr>
              <w:t xml:space="preserve">, </w:t>
            </w:r>
            <w:r w:rsidRPr="00FC2F31">
              <w:rPr>
                <w:rFonts w:ascii="Sylfaen" w:hAnsi="Sylfaen" w:cs="Arial"/>
                <w:i w:val="0"/>
                <w:sz w:val="24"/>
                <w:szCs w:val="24"/>
              </w:rPr>
              <w:t>или</w:t>
            </w:r>
            <w:r w:rsidRPr="00FC2F31">
              <w:rPr>
                <w:rFonts w:ascii="Sylfaen" w:hAnsi="Sylfaen" w:cs="Arial LatArm"/>
                <w:i w:val="0"/>
                <w:sz w:val="24"/>
                <w:szCs w:val="24"/>
              </w:rPr>
              <w:t xml:space="preserve"> </w:t>
            </w:r>
            <w:r w:rsidRPr="00FC2F31">
              <w:rPr>
                <w:rFonts w:ascii="Sylfaen" w:hAnsi="Sylfaen" w:cs="Arial"/>
                <w:i w:val="0"/>
                <w:sz w:val="24"/>
                <w:szCs w:val="24"/>
              </w:rPr>
              <w:t>имя</w:t>
            </w:r>
            <w:r w:rsidRPr="00FC2F31">
              <w:rPr>
                <w:rFonts w:ascii="Sylfaen" w:hAnsi="Sylfaen" w:cs="Arial LatArm"/>
                <w:i w:val="0"/>
                <w:sz w:val="24"/>
                <w:szCs w:val="24"/>
              </w:rPr>
              <w:t xml:space="preserve">, </w:t>
            </w:r>
            <w:r w:rsidRPr="00FC2F31">
              <w:rPr>
                <w:rFonts w:ascii="Sylfaen" w:hAnsi="Sylfaen" w:cs="Arial"/>
                <w:i w:val="0"/>
                <w:sz w:val="24"/>
                <w:szCs w:val="24"/>
              </w:rPr>
              <w:t>фамилия</w:t>
            </w:r>
            <w:r w:rsidRPr="00FC2F31">
              <w:rPr>
                <w:rFonts w:ascii="Sylfaen" w:hAnsi="Sylfaen" w:cs="Arial LatArm"/>
                <w:i w:val="0"/>
                <w:sz w:val="24"/>
                <w:szCs w:val="24"/>
              </w:rPr>
              <w:t xml:space="preserve"> </w:t>
            </w:r>
            <w:r w:rsidRPr="00FC2F31">
              <w:rPr>
                <w:rFonts w:ascii="Sylfaen" w:hAnsi="Sylfaen" w:cs="Arial"/>
                <w:i w:val="0"/>
                <w:sz w:val="24"/>
                <w:szCs w:val="24"/>
              </w:rPr>
              <w:t>бенефициара</w:t>
            </w:r>
            <w:r w:rsidRPr="00FC2F31">
              <w:rPr>
                <w:rFonts w:ascii="Sylfaen" w:hAnsi="Sylfaen" w:cs="Arial LatArm"/>
                <w:i w:val="0"/>
                <w:sz w:val="24"/>
                <w:szCs w:val="24"/>
              </w:rPr>
              <w:t>:</w:t>
            </w:r>
            <w:r w:rsidRPr="00FC2F31">
              <w:rPr>
                <w:rFonts w:ascii="Sylfaen" w:hAnsi="Sylfaen"/>
                <w:i w:val="0"/>
                <w:sz w:val="24"/>
                <w:szCs w:val="24"/>
              </w:rPr>
              <w:t xml:space="preserve"> </w:t>
            </w:r>
            <w:r w:rsidRPr="00FC2F31">
              <w:rPr>
                <w:rFonts w:ascii="Sylfaen" w:hAnsi="Sylfaen" w:cs="Arial"/>
                <w:i w:val="0"/>
                <w:sz w:val="24"/>
                <w:szCs w:val="24"/>
              </w:rPr>
              <w:t>Историко-археологический музей-заповедник "Эребуни"</w:t>
            </w:r>
          </w:p>
        </w:tc>
      </w:tr>
      <w:tr w:rsidR="00AC0B8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0B86" w:rsidRPr="00FC2F31" w:rsidRDefault="00AC0B86" w:rsidP="00AC0B86">
            <w:pPr>
              <w:widowControl w:val="0"/>
              <w:tabs>
                <w:tab w:val="left" w:pos="855"/>
              </w:tabs>
              <w:ind w:left="360"/>
              <w:rPr>
                <w:rFonts w:ascii="Sylfaen" w:hAnsi="Sylfaen"/>
              </w:rPr>
            </w:pPr>
            <w:r w:rsidRPr="00FC2F31">
              <w:rPr>
                <w:rFonts w:ascii="Sylfaen" w:hAnsi="Sylfaen"/>
              </w:rPr>
              <w:t>10.</w:t>
            </w:r>
            <w:r w:rsidRPr="00FC2F31">
              <w:rPr>
                <w:rFonts w:ascii="Sylfaen" w:hAnsi="Sylfaen"/>
              </w:rPr>
              <w:tab/>
              <w:t>НЗОУ бенефициара (не заполняется)</w:t>
            </w:r>
          </w:p>
        </w:tc>
      </w:tr>
      <w:tr w:rsidR="00AC0B8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0B86" w:rsidRPr="00FC2F31" w:rsidRDefault="00AC0B86" w:rsidP="00AC0B86">
            <w:pPr>
              <w:widowControl w:val="0"/>
              <w:tabs>
                <w:tab w:val="left" w:pos="855"/>
              </w:tabs>
              <w:ind w:left="360"/>
              <w:rPr>
                <w:rFonts w:ascii="Sylfaen" w:hAnsi="Sylfaen"/>
                <w:lang w:val="en-US"/>
              </w:rPr>
            </w:pPr>
            <w:r w:rsidRPr="00FC2F31">
              <w:rPr>
                <w:rFonts w:ascii="Sylfaen" w:hAnsi="Sylfaen"/>
              </w:rPr>
              <w:t>11.</w:t>
            </w:r>
            <w:r w:rsidRPr="00FC2F31">
              <w:rPr>
                <w:rFonts w:ascii="Sylfaen" w:hAnsi="Sylfaen"/>
              </w:rPr>
              <w:tab/>
              <w:t>УНН бенефициара:</w:t>
            </w:r>
            <w:r w:rsidRPr="00FC2F31">
              <w:rPr>
                <w:rFonts w:ascii="Sylfaen" w:hAnsi="Sylfaen"/>
                <w:lang w:val="en-US"/>
              </w:rPr>
              <w:t>00415967</w:t>
            </w:r>
          </w:p>
        </w:tc>
      </w:tr>
      <w:tr w:rsidR="00AC0B8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0B86" w:rsidRPr="00FC2F31" w:rsidRDefault="00AC0B86" w:rsidP="00B20E1C">
            <w:pPr>
              <w:widowControl w:val="0"/>
              <w:tabs>
                <w:tab w:val="left" w:pos="855"/>
              </w:tabs>
              <w:ind w:left="360"/>
              <w:rPr>
                <w:rFonts w:ascii="Sylfaen" w:hAnsi="Sylfaen"/>
              </w:rPr>
            </w:pPr>
            <w:r w:rsidRPr="00FC2F31">
              <w:rPr>
                <w:rFonts w:ascii="Sylfaen" w:hAnsi="Sylfaen"/>
              </w:rPr>
              <w:t>12.</w:t>
            </w:r>
            <w:r w:rsidRPr="00FC2F31">
              <w:rPr>
                <w:rFonts w:ascii="Sylfaen" w:hAnsi="Sylfaen"/>
              </w:rPr>
              <w:tab/>
              <w:t>Обслуживающая бенефициара Финансовая организация (банк):  ЗАО А</w:t>
            </w:r>
            <w:r w:rsidR="00B20E1C">
              <w:rPr>
                <w:rFonts w:ascii="Sylfaen" w:hAnsi="Sylfaen"/>
              </w:rPr>
              <w:t>МИО</w:t>
            </w:r>
            <w:r w:rsidRPr="00FC2F31">
              <w:rPr>
                <w:rFonts w:ascii="Sylfaen" w:hAnsi="Sylfaen"/>
              </w:rPr>
              <w:t xml:space="preserve"> Банк</w:t>
            </w:r>
          </w:p>
        </w:tc>
      </w:tr>
      <w:tr w:rsidR="00AC0B8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0B86" w:rsidRPr="00FC2F31" w:rsidRDefault="00AC0B86" w:rsidP="00AC0B86">
            <w:pPr>
              <w:widowControl w:val="0"/>
              <w:tabs>
                <w:tab w:val="left" w:pos="855"/>
              </w:tabs>
              <w:ind w:left="360"/>
              <w:rPr>
                <w:rFonts w:ascii="Sylfaen" w:hAnsi="Sylfaen"/>
                <w:lang w:val="en-US"/>
              </w:rPr>
            </w:pPr>
            <w:r w:rsidRPr="00FC2F31">
              <w:rPr>
                <w:rFonts w:ascii="Sylfaen" w:hAnsi="Sylfaen"/>
              </w:rPr>
              <w:t>13.</w:t>
            </w:r>
            <w:r w:rsidRPr="00FC2F31">
              <w:rPr>
                <w:rFonts w:ascii="Sylfaen" w:hAnsi="Sylfaen"/>
              </w:rPr>
              <w:tab/>
              <w:t>Номер счета бенефициара (сч.№)</w:t>
            </w:r>
            <w:r w:rsidRPr="00FC2F31">
              <w:rPr>
                <w:rFonts w:ascii="Sylfaen" w:hAnsi="Sylfaen"/>
                <w:lang w:val="en-US"/>
              </w:rPr>
              <w:t>1150012570010100</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31F0B" w:rsidRDefault="00131F0B" w:rsidP="003041ED">
      <w:pPr>
        <w:widowControl w:val="0"/>
        <w:spacing w:after="160"/>
        <w:ind w:firstLine="567"/>
        <w:jc w:val="right"/>
        <w:rPr>
          <w:rFonts w:ascii="GHEA Grapalat" w:hAnsi="GHEA Grapalat"/>
          <w:b/>
        </w:rPr>
      </w:pPr>
      <w:r>
        <w:rPr>
          <w:rFonts w:ascii="GHEA Grapalat" w:hAnsi="GHEA Grapalat"/>
          <w:b/>
        </w:rPr>
        <w:lastRenderedPageBreak/>
        <w:br w:type="page"/>
      </w:r>
    </w:p>
    <w:p w:rsidR="003B2F27" w:rsidRPr="00A74022" w:rsidRDefault="003B2F27" w:rsidP="003B2F27">
      <w:pPr>
        <w:pStyle w:val="norm"/>
        <w:widowControl w:val="0"/>
        <w:spacing w:after="160" w:line="360" w:lineRule="auto"/>
        <w:ind w:firstLine="284"/>
        <w:jc w:val="right"/>
        <w:rPr>
          <w:rFonts w:ascii="GHEA Grapalat" w:hAnsi="GHEA Grapalat" w:cs="Sylfaen"/>
          <w:b/>
          <w:sz w:val="24"/>
          <w:szCs w:val="24"/>
        </w:rPr>
      </w:pPr>
      <w:r w:rsidRPr="00A74022">
        <w:rPr>
          <w:rFonts w:ascii="GHEA Grapalat" w:hAnsi="GHEA Grapalat"/>
          <w:b/>
          <w:sz w:val="24"/>
          <w:szCs w:val="24"/>
        </w:rPr>
        <w:lastRenderedPageBreak/>
        <w:t xml:space="preserve">Приложение № </w:t>
      </w:r>
      <w:r w:rsidR="00B337B0" w:rsidRPr="00A74022">
        <w:rPr>
          <w:rFonts w:ascii="GHEA Grapalat" w:hAnsi="GHEA Grapalat"/>
          <w:b/>
          <w:sz w:val="24"/>
          <w:szCs w:val="24"/>
        </w:rPr>
        <w:t>6</w:t>
      </w:r>
    </w:p>
    <w:p w:rsidR="003B2F27" w:rsidRPr="00A74022" w:rsidRDefault="003B2F27" w:rsidP="003B2F27">
      <w:pPr>
        <w:pStyle w:val="BodyTextIndent3"/>
        <w:widowControl w:val="0"/>
        <w:spacing w:after="160"/>
        <w:jc w:val="right"/>
        <w:rPr>
          <w:rFonts w:ascii="GHEA Grapalat" w:hAnsi="GHEA Grapalat" w:cs="Sylfaen"/>
          <w:b/>
          <w:sz w:val="24"/>
          <w:szCs w:val="24"/>
        </w:rPr>
      </w:pPr>
      <w:r w:rsidRPr="00A74022">
        <w:rPr>
          <w:rFonts w:ascii="GHEA Grapalat" w:hAnsi="GHEA Grapalat"/>
          <w:b/>
          <w:sz w:val="24"/>
          <w:szCs w:val="24"/>
        </w:rPr>
        <w:t xml:space="preserve">к Приглашению на </w:t>
      </w:r>
      <w:r w:rsidR="009E743E" w:rsidRPr="00A74022">
        <w:rPr>
          <w:rFonts w:ascii="Sylfaen" w:hAnsi="Sylfaen"/>
          <w:sz w:val="24"/>
          <w:szCs w:val="24"/>
        </w:rPr>
        <w:t>ЗАПРОСЕ КОТИРОВОК</w:t>
      </w:r>
      <w:r w:rsidRPr="00A74022">
        <w:rPr>
          <w:rFonts w:ascii="GHEA Grapalat" w:hAnsi="GHEA Grapalat" w:cs="Sylfaen"/>
          <w:b/>
          <w:sz w:val="24"/>
          <w:szCs w:val="24"/>
        </w:rPr>
        <w:br/>
      </w:r>
      <w:r w:rsidRPr="00A74022">
        <w:rPr>
          <w:rFonts w:ascii="GHEA Grapalat" w:hAnsi="GHEA Grapalat"/>
          <w:b/>
          <w:sz w:val="24"/>
          <w:szCs w:val="24"/>
        </w:rPr>
        <w:t xml:space="preserve">под кодом </w:t>
      </w:r>
      <w:r w:rsidR="00A85618" w:rsidRPr="00A74022">
        <w:rPr>
          <w:rFonts w:ascii="GHEA Grapalat" w:hAnsi="GHEA Grapalat"/>
          <w:b/>
          <w:sz w:val="24"/>
          <w:szCs w:val="24"/>
        </w:rPr>
        <w:t xml:space="preserve">ԵԷՊԱ-ԳՀԾՁԲ-26/01     </w:t>
      </w:r>
    </w:p>
    <w:p w:rsidR="003B2F27" w:rsidRPr="00A74022" w:rsidRDefault="003B2F27" w:rsidP="003B2F27">
      <w:pPr>
        <w:widowControl w:val="0"/>
        <w:spacing w:after="160" w:line="360" w:lineRule="auto"/>
        <w:jc w:val="right"/>
        <w:rPr>
          <w:rFonts w:ascii="GHEA Grapalat" w:hAnsi="GHEA Grapalat"/>
          <w:i/>
        </w:rPr>
      </w:pPr>
    </w:p>
    <w:p w:rsidR="003B2F27" w:rsidRPr="00A74022" w:rsidRDefault="003B2F27" w:rsidP="003B2F27">
      <w:pPr>
        <w:widowControl w:val="0"/>
        <w:spacing w:after="160" w:line="360" w:lineRule="auto"/>
        <w:ind w:firstLine="142"/>
        <w:jc w:val="center"/>
        <w:rPr>
          <w:rFonts w:ascii="GHEA Grapalat" w:hAnsi="GHEA Grapalat" w:cs="Times Armenian"/>
          <w:b/>
        </w:rPr>
      </w:pPr>
      <w:r w:rsidRPr="00A74022">
        <w:rPr>
          <w:rFonts w:ascii="GHEA Grapalat" w:hAnsi="GHEA Grapalat"/>
          <w:b/>
        </w:rPr>
        <w:t xml:space="preserve">ДОГОВОР ГОСУДАРСТВЕННОЙ ЗАКУПКИ </w:t>
      </w:r>
      <w:r w:rsidRPr="00A74022">
        <w:rPr>
          <w:rFonts w:ascii="GHEA Grapalat" w:hAnsi="GHEA Grapalat"/>
          <w:b/>
        </w:rPr>
        <w:br/>
        <w:t xml:space="preserve">НА ПРЕДОСТАВЛЕНИЕ </w:t>
      </w:r>
      <w:r w:rsidR="004320FF" w:rsidRPr="00A74022">
        <w:rPr>
          <w:rFonts w:ascii="GHEA Grapalat" w:hAnsi="GHEA Grapalat"/>
          <w:b/>
        </w:rPr>
        <w:t>ОХРАННЫЕ (СЛУЖБЫ ОХРАНЫ)</w:t>
      </w:r>
      <w:r w:rsidRPr="00A74022">
        <w:rPr>
          <w:rFonts w:ascii="GHEA Grapalat" w:hAnsi="GHEA Grapalat"/>
          <w:b/>
        </w:rPr>
        <w:t xml:space="preserve"> ДЛЯ НУЖД ГОСУДАРСТВА </w:t>
      </w:r>
    </w:p>
    <w:p w:rsidR="003B2F27" w:rsidRPr="00A74022" w:rsidRDefault="003B2F27" w:rsidP="003B2F27">
      <w:pPr>
        <w:widowControl w:val="0"/>
        <w:spacing w:after="160" w:line="360" w:lineRule="auto"/>
        <w:jc w:val="center"/>
        <w:rPr>
          <w:rFonts w:ascii="GHEA Grapalat" w:hAnsi="GHEA Grapalat"/>
          <w:b/>
          <w:lang w:val="en-US"/>
        </w:rPr>
      </w:pPr>
      <w:r w:rsidRPr="00A74022">
        <w:rPr>
          <w:rFonts w:ascii="GHEA Grapalat" w:hAnsi="GHEA Grapalat"/>
          <w:b/>
        </w:rPr>
        <w:t>№ 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2"/>
        <w:gridCol w:w="4644"/>
      </w:tblGrid>
      <w:tr w:rsidR="003B2F27" w:rsidTr="005B7138">
        <w:tc>
          <w:tcPr>
            <w:tcW w:w="4643" w:type="dxa"/>
          </w:tcPr>
          <w:p w:rsidR="003B2F27" w:rsidRPr="00A74022" w:rsidRDefault="003B2F27" w:rsidP="005B7138">
            <w:pPr>
              <w:widowControl w:val="0"/>
              <w:spacing w:after="160" w:line="360" w:lineRule="auto"/>
              <w:ind w:left="567"/>
              <w:rPr>
                <w:rFonts w:ascii="GHEA Grapalat" w:hAnsi="GHEA Grapalat"/>
                <w:b/>
                <w:u w:val="single"/>
                <w:lang w:val="en-US"/>
              </w:rPr>
            </w:pPr>
            <w:r w:rsidRPr="00A74022">
              <w:rPr>
                <w:rFonts w:ascii="GHEA Grapalat" w:hAnsi="GHEA Grapalat"/>
              </w:rPr>
              <w:t>г</w:t>
            </w:r>
            <w:r w:rsidRPr="00A74022">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74022">
              <w:rPr>
                <w:rFonts w:ascii="GHEA Grapalat" w:hAnsi="GHEA Grapalat"/>
              </w:rPr>
              <w:t>"</w:t>
            </w:r>
            <w:r w:rsidRPr="00A74022">
              <w:rPr>
                <w:rFonts w:ascii="GHEA Grapalat" w:hAnsi="GHEA Grapalat"/>
              </w:rPr>
              <w:tab/>
              <w:t>" 20.</w:t>
            </w:r>
            <w:r w:rsidRPr="00A74022">
              <w:rPr>
                <w:rFonts w:ascii="GHEA Grapalat" w:hAnsi="GHEA Grapalat"/>
              </w:rPr>
              <w:tab/>
              <w:t>г.</w:t>
            </w:r>
            <w:bookmarkStart w:id="8" w:name="_GoBack"/>
            <w:bookmarkEnd w:id="8"/>
          </w:p>
        </w:tc>
      </w:tr>
    </w:tbl>
    <w:p w:rsidR="003B2F27" w:rsidRPr="00D04EA3" w:rsidRDefault="003B2F27" w:rsidP="003B2F27">
      <w:pPr>
        <w:widowControl w:val="0"/>
        <w:spacing w:after="160" w:line="336" w:lineRule="auto"/>
        <w:jc w:val="center"/>
        <w:rPr>
          <w:rFonts w:ascii="GHEA Grapalat" w:hAnsi="GHEA Grapalat"/>
          <w:b/>
          <w:u w:val="single"/>
          <w:lang w:val="en-US"/>
        </w:rPr>
      </w:pPr>
    </w:p>
    <w:p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4320FF" w:rsidRPr="004320FF">
        <w:rPr>
          <w:rFonts w:ascii="GHEA Grapalat" w:hAnsi="GHEA Grapalat"/>
        </w:rPr>
        <w:t>ОХРАННЫЕ (СЛУЖБЫ ОХРАНЫ)</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DA3C30">
      <w:pPr>
        <w:rPr>
          <w:rFonts w:ascii="GHEA Grapalat" w:hAnsi="GHEA Grapalat" w:cs="Sylfaen"/>
          <w:b/>
          <w:smallCaps/>
        </w:rPr>
      </w:pPr>
      <w:r>
        <w:rPr>
          <w:rFonts w:ascii="GHEA Grapalat" w:hAnsi="GHEA Grapalat" w:cs="Sylfaen"/>
        </w:rPr>
        <w:br w:type="page"/>
      </w:r>
      <w:r w:rsidRPr="00AD29CE">
        <w:rPr>
          <w:rFonts w:ascii="GHEA Grapalat" w:hAnsi="GHEA Grapalat"/>
          <w:b/>
          <w:smallCaps/>
        </w:rPr>
        <w:lastRenderedPageBreak/>
        <w:t>2. ПРАВА И ОБЯЗАННОСТИ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DA3C30" w:rsidRPr="00DA3C30">
        <w:rPr>
          <w:rFonts w:ascii="GHEA Grapalat" w:hAnsi="GHEA Grapalat"/>
          <w:vertAlign w:val="superscript"/>
        </w:rPr>
        <w:t>15.2</w:t>
      </w:r>
    </w:p>
    <w:p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3B2F27">
      <w:pPr>
        <w:widowControl w:val="0"/>
        <w:pBdr>
          <w:bottom w:val="single" w:sz="6" w:space="1" w:color="auto"/>
        </w:pBdr>
        <w:tabs>
          <w:tab w:val="left" w:pos="1276"/>
        </w:tabs>
        <w:spacing w:after="160" w:line="360" w:lineRule="auto"/>
        <w:ind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830C72" w:rsidRPr="00830C72" w:rsidRDefault="00D55A31" w:rsidP="00830C72">
      <w:pPr>
        <w:jc w:val="both"/>
        <w:rPr>
          <w:rFonts w:ascii="GHEA Grapalat" w:hAnsi="GHEA Grapalat"/>
          <w:lang w:val="hy-AM"/>
        </w:rPr>
      </w:pPr>
      <w:r>
        <w:rPr>
          <w:rFonts w:ascii="GHEA Grapalat" w:hAnsi="GHEA Grapalat"/>
          <w:b/>
          <w:vertAlign w:val="superscript"/>
          <w:lang w:val="hy-AM"/>
        </w:rPr>
        <w:t>15.</w:t>
      </w:r>
      <w:r w:rsidR="00830C72" w:rsidRPr="00830C72">
        <w:rPr>
          <w:rFonts w:ascii="GHEA Grapalat" w:hAnsi="GHEA Grapalat"/>
          <w:b/>
          <w:vertAlign w:val="superscript"/>
        </w:rPr>
        <w:t>2</w:t>
      </w:r>
      <w:r w:rsidR="00830C72" w:rsidRPr="00830C72">
        <w:rPr>
          <w:rFonts w:ascii="GHEA Grapalat" w:hAnsi="GHEA Grapalat"/>
          <w:b/>
        </w:rPr>
        <w:t xml:space="preserve"> </w:t>
      </w:r>
      <w:r w:rsidR="00830C72" w:rsidRPr="00830C72">
        <w:rPr>
          <w:rFonts w:ascii="GHEA Grapalat" w:hAnsi="GHEA Grapalat"/>
          <w:i/>
          <w:sz w:val="20"/>
          <w:szCs w:val="20"/>
        </w:rPr>
        <w:t xml:space="preserve">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w:t>
      </w:r>
      <w:r w:rsidR="00830C72" w:rsidRPr="00830C72">
        <w:rPr>
          <w:rFonts w:ascii="GHEA Grapalat" w:hAnsi="GHEA Grapalat"/>
          <w:i/>
          <w:sz w:val="20"/>
          <w:szCs w:val="20"/>
        </w:rPr>
        <w:lastRenderedPageBreak/>
        <w:t>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p>
    <w:p w:rsidR="00830C72" w:rsidRDefault="00830C72">
      <w:pPr>
        <w:rPr>
          <w:rFonts w:ascii="GHEA Grapalat" w:hAnsi="GHEA Grapalat"/>
          <w:lang w:val="hy-AM"/>
        </w:rPr>
      </w:pP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p>
    <w:p w:rsidR="003B2F27" w:rsidRPr="00780EB7"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9962D6">
        <w:rPr>
          <w:rFonts w:ascii="GHEA Grapalat" w:hAnsi="GHEA Grapalat"/>
          <w:vertAlign w:val="superscript"/>
        </w:rPr>
        <w:t>16.1</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w:t>
      </w:r>
      <w:r>
        <w:rPr>
          <w:rFonts w:ascii="GHEA Grapalat" w:hAnsi="GHEA Grapalat"/>
        </w:rPr>
        <w:lastRenderedPageBreak/>
        <w:t>фиксирующий факт сдачи услуги Заказчику (Приложение № 3.1) и _</w:t>
      </w:r>
      <w:r w:rsidR="004320FF" w:rsidRPr="004320FF">
        <w:rPr>
          <w:rFonts w:ascii="GHEA Grapalat" w:hAnsi="GHEA Grapalat"/>
        </w:rPr>
        <w:t xml:space="preserve">2 </w:t>
      </w:r>
      <w:r>
        <w:rPr>
          <w:rFonts w:ascii="GHEA Grapalat" w:hAnsi="GHEA Grapalat"/>
        </w:rPr>
        <w:t xml:space="preserve">экземпляр акта сдачи-приемки (Приложение № 3). </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___</w:t>
      </w:r>
      <w:r w:rsidR="004320FF" w:rsidRPr="004320FF">
        <w:rPr>
          <w:rFonts w:ascii="GHEA Grapalat" w:hAnsi="GHEA Grapalat"/>
        </w:rPr>
        <w:t>2</w:t>
      </w:r>
      <w:r>
        <w:rPr>
          <w:rFonts w:ascii="GHEA Grapalat" w:hAnsi="GHEA Grapalat"/>
        </w:rPr>
        <w:t>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3B2F27">
      <w:pPr>
        <w:widowControl w:val="0"/>
        <w:spacing w:after="160" w:line="336" w:lineRule="auto"/>
        <w:jc w:val="center"/>
        <w:rPr>
          <w:rFonts w:ascii="GHEA Grapalat" w:hAnsi="GHEA Grapalat"/>
          <w:b/>
        </w:rPr>
      </w:pPr>
    </w:p>
    <w:p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FootnoteReference"/>
          <w:rFonts w:ascii="GHEA Grapalat" w:hAnsi="GHEA Grapalat"/>
        </w:rPr>
        <w:footnoteReference w:customMarkFollows="1" w:id="13"/>
        <w:t>17</w:t>
      </w:r>
      <w:r>
        <w:rPr>
          <w:rFonts w:ascii="GHEA Grapalat" w:hAnsi="GHEA Grapalat"/>
        </w:rPr>
        <w:t>.</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 xml:space="preserve">Цена включает все осуществляемые Исполнителем расходы, в том числе налоги, пошлины и установленные законодательством Республики Армения иные </w:t>
      </w:r>
      <w:r w:rsidRPr="00AD29CE">
        <w:rPr>
          <w:rFonts w:ascii="GHEA Grapalat" w:hAnsi="GHEA Grapalat"/>
        </w:rPr>
        <w:lastRenderedPageBreak/>
        <w:t>платежи.</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603F00">
        <w:rPr>
          <w:rFonts w:ascii="GHEA Grapalat" w:hAnsi="GHEA Grapalat"/>
        </w:rPr>
        <w:t xml:space="preserve">----ого </w:t>
      </w:r>
      <w:r w:rsidRPr="00AD29CE">
        <w:rPr>
          <w:rFonts w:ascii="GHEA Grapalat" w:hAnsi="GHEA Grapalat"/>
        </w:rPr>
        <w:t xml:space="preserve"> декабря данного года. </w:t>
      </w:r>
    </w:p>
    <w:p w:rsidR="00D932B2" w:rsidRDefault="009B7BE7" w:rsidP="004320FF">
      <w:pPr>
        <w:widowControl w:val="0"/>
        <w:tabs>
          <w:tab w:val="left" w:pos="1134"/>
        </w:tabs>
        <w:spacing w:after="160" w:line="360" w:lineRule="auto"/>
        <w:ind w:firstLine="567"/>
        <w:jc w:val="both"/>
        <w:rPr>
          <w:rFonts w:ascii="GHEA Grapalat" w:hAnsi="GHEA Grapalat"/>
          <w:b/>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w:t>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w:t>
      </w:r>
      <w:r w:rsidRPr="00AD29CE">
        <w:rPr>
          <w:rFonts w:ascii="GHEA Grapalat" w:hAnsi="GHEA Grapalat"/>
        </w:rPr>
        <w:lastRenderedPageBreak/>
        <w:t>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B2F27">
      <w:pPr>
        <w:widowControl w:val="0"/>
        <w:spacing w:after="160" w:line="360" w:lineRule="auto"/>
        <w:ind w:firstLine="720"/>
        <w:jc w:val="cente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w:t>
      </w:r>
      <w:r w:rsidRPr="00AD29CE">
        <w:rPr>
          <w:rFonts w:ascii="GHEA Grapalat" w:hAnsi="GHEA Grapalat"/>
        </w:rPr>
        <w:lastRenderedPageBreak/>
        <w:t>месяцев, то каждая из сторон имеет право расторгнуть договор, предварительно уведомив об этом другую сторону.</w:t>
      </w:r>
    </w:p>
    <w:p w:rsidR="0043443E" w:rsidRPr="00E661BE" w:rsidRDefault="0043443E" w:rsidP="00810966">
      <w:pPr>
        <w:jc w:val="center"/>
        <w:rPr>
          <w:rFonts w:ascii="GHEA Grapalat" w:hAnsi="GHEA Grapalat"/>
          <w:b/>
        </w:rPr>
      </w:pPr>
    </w:p>
    <w:p w:rsidR="003B2F27" w:rsidRPr="00E661BE" w:rsidRDefault="003B2F27" w:rsidP="00810966">
      <w:pPr>
        <w:jc w:val="center"/>
        <w:rPr>
          <w:rFonts w:ascii="GHEA Grapalat" w:hAnsi="GHEA Grapalat"/>
          <w:b/>
        </w:rPr>
      </w:pPr>
      <w:r w:rsidRPr="00AD29CE">
        <w:rPr>
          <w:rFonts w:ascii="GHEA Grapalat" w:hAnsi="GHEA Grapalat"/>
          <w:b/>
        </w:rPr>
        <w:t>7. ИНЫЕ УСЛОВИЯ</w:t>
      </w:r>
    </w:p>
    <w:p w:rsidR="0043443E" w:rsidRPr="00E661BE" w:rsidRDefault="0043443E" w:rsidP="00810966">
      <w:pPr>
        <w:jc w:val="center"/>
        <w:rPr>
          <w:rFonts w:ascii="GHEA Grapalat" w:hAnsi="GHEA Grapalat" w:cs="Sylfaen"/>
          <w:b/>
        </w:rPr>
      </w:pP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Pr>
          <w:rStyle w:val="FootnoteReference"/>
          <w:rFonts w:ascii="GHEA Grapalat" w:hAnsi="GHEA Grapalat" w:cs="Sylfaen"/>
        </w:rPr>
        <w:footnoteReference w:customMarkFollows="1" w:id="14"/>
        <w:t>21</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w:t>
      </w:r>
      <w:r w:rsidRPr="00844C3A">
        <w:rPr>
          <w:rFonts w:ascii="GHEA Grapalat" w:hAnsi="GHEA Grapalat"/>
          <w:spacing w:val="-4"/>
        </w:rPr>
        <w:lastRenderedPageBreak/>
        <w:t>его вине убытки Заказчика в том объеме, по части которого был расторгнут договор.</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693D2B">
        <w:rPr>
          <w:rFonts w:ascii="GHEA Grapalat" w:hAnsi="GHEA Grapalat"/>
        </w:rPr>
        <w:t xml:space="preserve">. </w:t>
      </w:r>
      <w:r w:rsidR="00693D2B" w:rsidRPr="00BE6511">
        <w:rPr>
          <w:rFonts w:ascii="GHEA Grapalat" w:hAnsi="GHEA Grapalat"/>
        </w:rPr>
        <w:t xml:space="preserve">При этом в случае применения настоящего подпункта </w:t>
      </w:r>
      <w:r w:rsidR="00693D2B">
        <w:rPr>
          <w:rFonts w:ascii="GHEA Grapalat" w:hAnsi="GHEA Grapalat"/>
        </w:rPr>
        <w:t>агентом</w:t>
      </w:r>
      <w:r w:rsidR="00693D2B" w:rsidRPr="00BE6511">
        <w:rPr>
          <w:rFonts w:ascii="GHEA Grapalat" w:hAnsi="GHEA Grapalat"/>
        </w:rPr>
        <w:t xml:space="preserve"> не может выступать организация, включённая в список, предусмотренный подпунктом 2 пункта 2 постановления Правительства РА от 20.06.2025 № 817-А</w:t>
      </w:r>
      <w:r w:rsidR="00693D2B">
        <w:rPr>
          <w:rFonts w:ascii="GHEA Grapalat" w:hAnsi="GHEA Grapalat"/>
        </w:rPr>
        <w:t>.</w:t>
      </w:r>
      <w:r w:rsidR="00F67ECE">
        <w:rPr>
          <w:rStyle w:val="FootnoteReference"/>
          <w:rFonts w:ascii="GHEA Grapalat" w:hAnsi="GHEA Grapalat"/>
        </w:rPr>
        <w:footnoteReference w:customMarkFollows="1" w:id="15"/>
        <w:t>22</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w:t>
      </w:r>
      <w:r w:rsidRPr="00AD29CE">
        <w:rPr>
          <w:rFonts w:ascii="GHEA Grapalat" w:hAnsi="GHEA Grapalat"/>
        </w:rPr>
        <w:lastRenderedPageBreak/>
        <w:t>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16"/>
        <w:t>23</w:t>
      </w:r>
      <w:r w:rsidRPr="00AD29CE">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w:t>
      </w:r>
      <w:r w:rsidRPr="00AD29CE">
        <w:rPr>
          <w:rFonts w:ascii="GHEA Grapalat" w:hAnsi="GHEA Grapalat"/>
        </w:rPr>
        <w:lastRenderedPageBreak/>
        <w:t xml:space="preserve">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F061E8" w:rsidRPr="00076092" w:rsidRDefault="00F061E8" w:rsidP="00076092">
      <w:pPr>
        <w:widowControl w:val="0"/>
        <w:tabs>
          <w:tab w:val="left" w:pos="1276"/>
        </w:tabs>
        <w:spacing w:after="160" w:line="360" w:lineRule="auto"/>
        <w:ind w:firstLine="567"/>
        <w:jc w:val="both"/>
        <w:rPr>
          <w:rFonts w:ascii="GHEA Grapalat" w:hAnsi="GHEA Grapalat"/>
        </w:rPr>
      </w:pPr>
      <w:r>
        <w:rPr>
          <w:rFonts w:ascii="GHEA Grapalat" w:hAnsi="GHEA Grapalat"/>
        </w:rPr>
        <w:t>7.12</w:t>
      </w:r>
      <w:r w:rsidR="001802E6">
        <w:rPr>
          <w:rFonts w:ascii="GHEA Grapalat" w:hAnsi="GHEA Grapalat"/>
        </w:rPr>
        <w:t xml:space="preserve">. </w:t>
      </w:r>
      <w:r w:rsidR="001802E6">
        <w:rPr>
          <w:rStyle w:val="ezkurwreuab5ozgtqnkl"/>
          <w:rFonts w:ascii="GHEA Grapalat" w:hAnsi="GHEA Grapalat"/>
        </w:rPr>
        <w:t>Исполнитель</w:t>
      </w:r>
      <w:r w:rsidR="001802E6" w:rsidRPr="00B40E38">
        <w:rPr>
          <w:rFonts w:ascii="GHEA Grapalat" w:hAnsi="GHEA Grapalat"/>
        </w:rPr>
        <w:t xml:space="preserve"> </w:t>
      </w:r>
      <w:r w:rsidR="001802E6" w:rsidRPr="00B40E38">
        <w:rPr>
          <w:rStyle w:val="ezkurwreuab5ozgtqnkl"/>
          <w:rFonts w:ascii="GHEA Grapalat" w:hAnsi="GHEA Grapalat"/>
        </w:rPr>
        <w:t>имеет право</w:t>
      </w:r>
      <w:r w:rsidR="001802E6" w:rsidRPr="00B40E38">
        <w:rPr>
          <w:rFonts w:ascii="GHEA Grapalat" w:hAnsi="GHEA Grapalat"/>
        </w:rPr>
        <w:t xml:space="preserve"> </w:t>
      </w:r>
      <w:r w:rsidR="001802E6"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001802E6" w:rsidRPr="009A510B">
        <w:rPr>
          <w:rStyle w:val="ezkurwreuab5ozgtqnkl"/>
          <w:rFonts w:ascii="GHEA Grapalat" w:hAnsi="GHEA Grapalat"/>
        </w:rPr>
        <w:t>о закупке</w:t>
      </w:r>
      <w:r w:rsidR="001802E6" w:rsidRPr="00B40E38">
        <w:rPr>
          <w:rStyle w:val="ezkurwreuab5ozgtqnkl"/>
          <w:rFonts w:ascii="GHEA Grapalat" w:hAnsi="GHEA Grapalat"/>
        </w:rPr>
        <w:t>, на основании договора финансирования (факторинга) в обмен на уступку требования</w:t>
      </w:r>
      <w:r w:rsidR="001802E6" w:rsidRPr="00B40E38">
        <w:rPr>
          <w:rFonts w:ascii="GHEA Grapalat" w:hAnsi="GHEA Grapalat"/>
        </w:rPr>
        <w:t xml:space="preserve"> </w:t>
      </w:r>
      <w:r w:rsidR="001802E6" w:rsidRPr="00B40E38">
        <w:rPr>
          <w:rStyle w:val="ezkurwreuab5ozgtqnkl"/>
          <w:rFonts w:ascii="GHEA Grapalat" w:hAnsi="GHEA Grapalat"/>
        </w:rPr>
        <w:t xml:space="preserve">(далее-договор факторинга). </w:t>
      </w:r>
      <w:r w:rsidR="001802E6">
        <w:rPr>
          <w:rStyle w:val="ezkurwreuab5ozgtqnkl"/>
          <w:rFonts w:ascii="GHEA Grapalat" w:hAnsi="GHEA Grapalat"/>
        </w:rPr>
        <w:t xml:space="preserve">В </w:t>
      </w:r>
      <w:r w:rsidR="001802E6">
        <w:rPr>
          <w:rFonts w:ascii="GHEA Grapalat" w:hAnsi="GHEA Grapalat"/>
        </w:rPr>
        <w:t>д</w:t>
      </w:r>
      <w:r w:rsidR="001802E6" w:rsidRPr="009A510B">
        <w:rPr>
          <w:rFonts w:ascii="GHEA Grapalat" w:hAnsi="GHEA Grapalat"/>
        </w:rPr>
        <w:t>оговор</w:t>
      </w:r>
      <w:r w:rsidR="001802E6">
        <w:rPr>
          <w:rFonts w:ascii="GHEA Grapalat" w:hAnsi="GHEA Grapalat"/>
        </w:rPr>
        <w:t>е</w:t>
      </w:r>
      <w:r w:rsidR="001802E6" w:rsidRPr="009A510B">
        <w:rPr>
          <w:rFonts w:ascii="GHEA Grapalat" w:hAnsi="GHEA Grapalat"/>
        </w:rPr>
        <w:t xml:space="preserve"> факторинга долж</w:t>
      </w:r>
      <w:r w:rsidR="001802E6">
        <w:rPr>
          <w:rFonts w:ascii="GHEA Grapalat" w:hAnsi="GHEA Grapalat"/>
        </w:rPr>
        <w:t>но быть</w:t>
      </w:r>
      <w:r w:rsidR="001802E6" w:rsidRPr="009A510B">
        <w:rPr>
          <w:rFonts w:ascii="GHEA Grapalat" w:hAnsi="GHEA Grapalat"/>
        </w:rPr>
        <w:t xml:space="preserve"> предусм</w:t>
      </w:r>
      <w:r w:rsidR="001802E6">
        <w:rPr>
          <w:rFonts w:ascii="GHEA Grapalat" w:hAnsi="GHEA Grapalat"/>
        </w:rPr>
        <w:t>о</w:t>
      </w:r>
      <w:r w:rsidR="001802E6" w:rsidRPr="009A510B">
        <w:rPr>
          <w:rFonts w:ascii="GHEA Grapalat" w:hAnsi="GHEA Grapalat"/>
        </w:rPr>
        <w:t>тр</w:t>
      </w:r>
      <w:r w:rsidR="001802E6">
        <w:rPr>
          <w:rFonts w:ascii="GHEA Grapalat" w:hAnsi="GHEA Grapalat"/>
        </w:rPr>
        <w:t>ено</w:t>
      </w:r>
      <w:r w:rsidR="001802E6" w:rsidRPr="009A510B">
        <w:rPr>
          <w:rFonts w:ascii="GHEA Grapalat" w:hAnsi="GHEA Grapalat"/>
        </w:rPr>
        <w:t>, что</w:t>
      </w:r>
      <w:r w:rsidR="001802E6">
        <w:rPr>
          <w:rFonts w:ascii="GHEA Grapalat" w:hAnsi="GHEA Grapalat"/>
        </w:rPr>
        <w:t>:</w:t>
      </w:r>
      <w:r w:rsidR="001802E6" w:rsidRPr="009A510B">
        <w:rPr>
          <w:rFonts w:ascii="GHEA Grapalat" w:hAnsi="GHEA Grapalat"/>
        </w:rPr>
        <w:t xml:space="preserve"> финансовый агент соглашается с тем, что при наличии оснований, предусмотренных договором,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при осуществлении платежей обеспечи</w:t>
      </w:r>
      <w:r w:rsidR="001802E6">
        <w:rPr>
          <w:rStyle w:val="ezkurwreuab5ozgtqnkl"/>
          <w:rFonts w:ascii="GHEA Grapalat" w:hAnsi="GHEA Grapalat"/>
        </w:rPr>
        <w:t>вает</w:t>
      </w:r>
      <w:r w:rsidR="001802E6" w:rsidRPr="00B43171">
        <w:rPr>
          <w:rStyle w:val="ezkurwreuab5ozgtqnkl"/>
          <w:rFonts w:ascii="GHEA Grapalat" w:hAnsi="GHEA Grapalat"/>
        </w:rPr>
        <w:t xml:space="preserve"> расчет и зачет штрафов и пеней </w:t>
      </w:r>
      <w:r w:rsidR="001802E6">
        <w:rPr>
          <w:rFonts w:ascii="GHEA Grapalat" w:hAnsi="GHEA Grapalat"/>
          <w:color w:val="000000" w:themeColor="text1"/>
        </w:rPr>
        <w:t>Исполнителю</w:t>
      </w:r>
      <w:r w:rsidR="001802E6" w:rsidRPr="00B43171">
        <w:rPr>
          <w:rFonts w:ascii="GHEA Grapalat" w:hAnsi="GHEA Grapalat"/>
        </w:rPr>
        <w:t xml:space="preserve"> </w:t>
      </w:r>
      <w:r w:rsidR="001802E6" w:rsidRPr="00B43171">
        <w:rPr>
          <w:rStyle w:val="ezkurwreuab5ozgtqnkl"/>
          <w:rFonts w:ascii="GHEA Grapalat" w:hAnsi="GHEA Grapalat"/>
        </w:rPr>
        <w:t>с суммами, подлежащими уплате, независимо от</w:t>
      </w:r>
      <w:r w:rsidR="001802E6" w:rsidRPr="00B43171">
        <w:rPr>
          <w:rFonts w:ascii="GHEA Grapalat" w:hAnsi="GHEA Grapalat"/>
        </w:rPr>
        <w:t xml:space="preserve"> </w:t>
      </w:r>
      <w:r w:rsidR="001802E6" w:rsidRPr="00B43171">
        <w:rPr>
          <w:rStyle w:val="ezkurwreuab5ozgtqnkl"/>
          <w:rFonts w:ascii="GHEA Grapalat" w:hAnsi="GHEA Grapalat"/>
        </w:rPr>
        <w:t>того,</w:t>
      </w:r>
      <w:r w:rsidR="001802E6" w:rsidRPr="00B43171">
        <w:rPr>
          <w:rFonts w:ascii="GHEA Grapalat" w:hAnsi="GHEA Grapalat"/>
        </w:rPr>
        <w:t xml:space="preserve"> </w:t>
      </w:r>
      <w:r w:rsidR="001802E6" w:rsidRPr="00B43171">
        <w:rPr>
          <w:rStyle w:val="ezkurwreuab5ozgtqnkl"/>
          <w:rFonts w:ascii="GHEA Grapalat" w:hAnsi="GHEA Grapalat"/>
        </w:rPr>
        <w:t>было ли</w:t>
      </w:r>
      <w:r w:rsidR="001802E6" w:rsidRPr="00B43171">
        <w:rPr>
          <w:rFonts w:ascii="GHEA Grapalat" w:hAnsi="GHEA Grapalat"/>
        </w:rPr>
        <w:t xml:space="preserve"> </w:t>
      </w:r>
      <w:r w:rsidR="001802E6" w:rsidRPr="00B43171">
        <w:rPr>
          <w:rStyle w:val="ezkurwreuab5ozgtqnkl"/>
          <w:rFonts w:ascii="GHEA Grapalat" w:hAnsi="GHEA Grapalat"/>
        </w:rPr>
        <w:t>уступлено требование</w:t>
      </w:r>
      <w:r w:rsidR="001802E6" w:rsidRPr="009A510B">
        <w:rPr>
          <w:rStyle w:val="ezkurwreuab5ozgtqnkl"/>
          <w:rFonts w:ascii="GHEA Grapalat" w:hAnsi="GHEA Grapalat"/>
          <w:lang w:val="hy-AM"/>
        </w:rPr>
        <w:t xml:space="preserve">. </w:t>
      </w:r>
      <w:r w:rsidR="001802E6" w:rsidRPr="009A510B">
        <w:rPr>
          <w:rStyle w:val="ezkurwreuab5ozgtqnkl"/>
          <w:rFonts w:ascii="GHEA Grapalat" w:hAnsi="GHEA Grapalat"/>
        </w:rPr>
        <w:t>П</w:t>
      </w:r>
      <w:r w:rsidR="001802E6" w:rsidRPr="00B43171">
        <w:rPr>
          <w:rStyle w:val="ezkurwreuab5ozgtqnkl"/>
          <w:rFonts w:ascii="GHEA Grapalat" w:hAnsi="GHEA Grapalat"/>
        </w:rPr>
        <w:t>ри</w:t>
      </w:r>
      <w:r w:rsidR="001802E6" w:rsidRPr="00B43171">
        <w:rPr>
          <w:rFonts w:ascii="GHEA Grapalat" w:hAnsi="GHEA Grapalat"/>
        </w:rPr>
        <w:t xml:space="preserve"> </w:t>
      </w:r>
      <w:r w:rsidR="001802E6"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001802E6" w:rsidRPr="009A510B">
        <w:rPr>
          <w:rStyle w:val="ezkurwreuab5ozgtqnkl"/>
          <w:rFonts w:ascii="GHEA Grapalat" w:hAnsi="GHEA Grapalat"/>
        </w:rPr>
        <w:t>N</w:t>
      </w:r>
      <w:r w:rsidR="001802E6" w:rsidRPr="00B43171">
        <w:rPr>
          <w:rStyle w:val="ezkurwreuab5ozgtqnkl"/>
          <w:rFonts w:ascii="GHEA Grapalat" w:hAnsi="GHEA Grapalat"/>
        </w:rPr>
        <w:t xml:space="preserve"> </w:t>
      </w:r>
      <w:r w:rsidR="001802E6">
        <w:rPr>
          <w:rStyle w:val="ezkurwreuab5ozgtqnkl"/>
          <w:rFonts w:ascii="GHEA Grapalat" w:hAnsi="GHEA Grapalat"/>
        </w:rPr>
        <w:t>4</w:t>
      </w:r>
      <w:r w:rsidR="001802E6" w:rsidRPr="00B43171">
        <w:rPr>
          <w:rStyle w:val="ezkurwreuab5ozgtqnkl"/>
          <w:rFonts w:ascii="GHEA Grapalat" w:hAnsi="GHEA Grapalat"/>
        </w:rPr>
        <w:t xml:space="preserve">)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производит платеж, установленный договором, финансовому</w:t>
      </w:r>
      <w:r w:rsidR="001802E6" w:rsidRPr="00B43171">
        <w:rPr>
          <w:rFonts w:ascii="GHEA Grapalat" w:hAnsi="GHEA Grapalat"/>
        </w:rPr>
        <w:t xml:space="preserve"> </w:t>
      </w:r>
      <w:r w:rsidR="001802E6" w:rsidRPr="00B43171">
        <w:rPr>
          <w:rStyle w:val="ezkurwreuab5ozgtqnkl"/>
          <w:rFonts w:ascii="GHEA Grapalat" w:hAnsi="GHEA Grapalat"/>
        </w:rPr>
        <w:t>агенту, если</w:t>
      </w:r>
      <w:r w:rsidR="001802E6" w:rsidRPr="00B43171">
        <w:rPr>
          <w:rFonts w:ascii="GHEA Grapalat" w:hAnsi="GHEA Grapalat"/>
        </w:rPr>
        <w:t xml:space="preserve"> </w:t>
      </w:r>
      <w:r w:rsidR="001802E6" w:rsidRPr="00B43171">
        <w:rPr>
          <w:rStyle w:val="ezkurwreuab5ozgtqnkl"/>
          <w:rFonts w:ascii="GHEA Grapalat" w:hAnsi="GHEA Grapalat"/>
        </w:rPr>
        <w:t>уведомление</w:t>
      </w:r>
      <w:r w:rsidR="001802E6" w:rsidRPr="00B43171">
        <w:rPr>
          <w:rFonts w:ascii="GHEA Grapalat" w:hAnsi="GHEA Grapalat"/>
        </w:rPr>
        <w:t xml:space="preserve"> </w:t>
      </w:r>
      <w:r w:rsidR="001802E6" w:rsidRPr="00B43171">
        <w:rPr>
          <w:rStyle w:val="ezkurwreuab5ozgtqnkl"/>
          <w:rFonts w:ascii="GHEA Grapalat" w:hAnsi="GHEA Grapalat"/>
        </w:rPr>
        <w:t>было получено</w:t>
      </w:r>
      <w:r w:rsidR="001802E6" w:rsidRPr="00B43171">
        <w:rPr>
          <w:rFonts w:ascii="GHEA Grapalat" w:hAnsi="GHEA Grapalat"/>
        </w:rPr>
        <w:t xml:space="preserve"> </w:t>
      </w:r>
      <w:r w:rsidR="001802E6" w:rsidRPr="00B43171">
        <w:rPr>
          <w:rStyle w:val="ezkurwreuab5ozgtqnkl"/>
          <w:rFonts w:ascii="GHEA Grapalat" w:hAnsi="GHEA Grapalat"/>
        </w:rPr>
        <w:t xml:space="preserve">в день, предшествующий дню внесения </w:t>
      </w:r>
      <w:r w:rsidR="001802E6">
        <w:rPr>
          <w:rStyle w:val="ezkurwreuab5ozgtqnkl"/>
          <w:rFonts w:ascii="GHEA Grapalat" w:hAnsi="GHEA Grapalat"/>
        </w:rPr>
        <w:t>Заказчиком</w:t>
      </w:r>
      <w:r w:rsidR="001802E6"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sidR="001802E6">
        <w:rPr>
          <w:rStyle w:val="ezkurwreuab5ozgtqnkl"/>
          <w:rFonts w:ascii="GHEA Grapalat" w:hAnsi="GHEA Grapalat"/>
        </w:rPr>
        <w:t xml:space="preserve">. </w:t>
      </w:r>
      <w:r w:rsidR="001802E6" w:rsidRPr="001802E6">
        <w:rPr>
          <w:rStyle w:val="ezkurwreuab5ozgtqnkl"/>
          <w:rFonts w:ascii="GHEA Grapalat" w:hAnsi="GHEA Grapalat"/>
          <w:vertAlign w:val="superscript"/>
        </w:rPr>
        <w:t>24</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w:t>
      </w:r>
      <w:r w:rsidRPr="00AD29CE">
        <w:rPr>
          <w:rFonts w:ascii="GHEA Grapalat" w:hAnsi="GHEA Grapalat"/>
        </w:rPr>
        <w:lastRenderedPageBreak/>
        <w:t xml:space="preserve">путем переговоров. В случае недостижения согласия споры разрешаются в </w:t>
      </w:r>
      <w:r w:rsidR="008A29BA">
        <w:rPr>
          <w:rFonts w:ascii="GHEA Grapalat" w:hAnsi="GHEA Grapalat"/>
        </w:rPr>
        <w:t>судебном порядке.</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w:t>
      </w:r>
      <w:r w:rsidR="000E5F83">
        <w:rPr>
          <w:rFonts w:ascii="GHEA Grapalat" w:hAnsi="GHEA Grapalat"/>
        </w:rPr>
        <w:t>,</w:t>
      </w:r>
      <w:r w:rsidRPr="00AD29CE">
        <w:rPr>
          <w:rFonts w:ascii="GHEA Grapalat" w:hAnsi="GHEA Grapalat"/>
        </w:rPr>
        <w:t xml:space="preserve"> </w:t>
      </w:r>
      <w:r w:rsidR="000E5F83" w:rsidRPr="00AD29CE">
        <w:rPr>
          <w:rFonts w:ascii="GHEA Grapalat" w:hAnsi="GHEA Grapalat"/>
        </w:rPr>
        <w:t xml:space="preserve">№ 3.1 </w:t>
      </w:r>
      <w:r w:rsidRPr="00AD29CE">
        <w:rPr>
          <w:rFonts w:ascii="GHEA Grapalat" w:hAnsi="GHEA Grapalat"/>
        </w:rPr>
        <w:t>и</w:t>
      </w:r>
      <w:r w:rsidR="000E5F83">
        <w:rPr>
          <w:rFonts w:ascii="GHEA Grapalat" w:hAnsi="GHEA Grapalat"/>
        </w:rPr>
        <w:t xml:space="preserve"> </w:t>
      </w:r>
      <w:r w:rsidR="000E5F83" w:rsidRPr="00AD29CE">
        <w:rPr>
          <w:rFonts w:ascii="GHEA Grapalat" w:hAnsi="GHEA Grapalat"/>
        </w:rPr>
        <w:t xml:space="preserve">№ </w:t>
      </w:r>
      <w:r w:rsidR="000E5F83">
        <w:rPr>
          <w:rFonts w:ascii="GHEA Grapalat" w:hAnsi="GHEA Grapalat"/>
        </w:rPr>
        <w:t>4</w:t>
      </w:r>
      <w:r w:rsidRPr="00AD29CE">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rsidR="003B2F27"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4320FF" w:rsidRPr="00842146" w:rsidRDefault="003B2F27" w:rsidP="004320FF">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6</w:t>
      </w:r>
      <w:r>
        <w:rPr>
          <w:rFonts w:ascii="GHEA Grapalat" w:hAnsi="GHEA Grapalat"/>
        </w:rPr>
        <w:t>.</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00224C7B" w:rsidRPr="00224C7B">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w:t>
      </w:r>
      <w:r w:rsidR="00224C7B">
        <w:rPr>
          <w:rFonts w:ascii="GHEA Grapalat" w:hAnsi="GHEA Grapalat"/>
          <w:color w:val="000000" w:themeColor="text1"/>
        </w:rPr>
        <w:t>ных</w:t>
      </w:r>
      <w:r w:rsidR="00224C7B" w:rsidRPr="00224C7B">
        <w:rPr>
          <w:rFonts w:ascii="GHEA Grapalat" w:hAnsi="GHEA Grapalat"/>
          <w:color w:val="000000" w:themeColor="text1"/>
        </w:rPr>
        <w:t xml:space="preserve"> </w:t>
      </w:r>
      <w:r w:rsidR="00224C7B">
        <w:rPr>
          <w:rFonts w:ascii="GHEA Grapalat" w:hAnsi="GHEA Grapalat"/>
          <w:color w:val="000000" w:themeColor="text1"/>
        </w:rPr>
        <w:t>услуг</w:t>
      </w:r>
      <w:r w:rsidR="00224C7B" w:rsidRPr="00224C7B">
        <w:rPr>
          <w:rFonts w:ascii="GHEA Grapalat" w:hAnsi="GHEA Grapalat"/>
          <w:color w:val="000000" w:themeColor="text1"/>
        </w:rPr>
        <w:t>, установленного предыдущим соглашением.</w:t>
      </w:r>
      <w:r w:rsidR="00224C7B" w:rsidRPr="00681C1F">
        <w:rPr>
          <w:color w:val="000000" w:themeColor="text1"/>
        </w:rPr>
        <w:t xml:space="preserve"> </w:t>
      </w:r>
      <w:r w:rsidRPr="00842146">
        <w:rPr>
          <w:rFonts w:ascii="GHEA Grapalat" w:hAnsi="GHEA Grapalat"/>
        </w:rPr>
        <w:t xml:space="preserve">Если размер выделенных для исполнения договора финансовых средств превышает </w:t>
      </w:r>
      <w:r w:rsidR="002B2DF0" w:rsidRPr="00842146">
        <w:rPr>
          <w:rFonts w:ascii="GHEA Grapalat" w:hAnsi="GHEA Grapalat"/>
        </w:rPr>
        <w:t>двадцатипя</w:t>
      </w:r>
      <w:r w:rsidRPr="00842146">
        <w:rPr>
          <w:rFonts w:ascii="GHEA Grapalat" w:hAnsi="GHEA Grapalat"/>
        </w:rPr>
        <w:t>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sidRPr="00842146">
        <w:rPr>
          <w:rFonts w:ascii="GHEA Grapalat" w:hAnsi="GHEA Grapalat"/>
        </w:rPr>
        <w:t>й квалификации и</w:t>
      </w:r>
      <w:r w:rsidRPr="00842146">
        <w:rPr>
          <w:rFonts w:ascii="GHEA Grapalat" w:hAnsi="GHEA Grapalat"/>
        </w:rPr>
        <w:t xml:space="preserve"> договора заменяется гарантией или наличными деньгами, </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842146">
        <w:rPr>
          <w:rFonts w:ascii="GHEA Grapalat" w:hAnsi="GHEA Grapalat"/>
        </w:rPr>
        <w:t>При этом Исполнитель заключает соглашение, а при замене обеспечени</w:t>
      </w:r>
      <w:r w:rsidR="00A15315" w:rsidRPr="00842146">
        <w:rPr>
          <w:rFonts w:ascii="GHEA Grapalat" w:hAnsi="GHEA Grapalat"/>
        </w:rPr>
        <w:t>й</w:t>
      </w:r>
      <w:r w:rsidRPr="00842146">
        <w:rPr>
          <w:rFonts w:ascii="GHEA Grapalat" w:hAnsi="GHEA Grapalat"/>
        </w:rPr>
        <w:t xml:space="preserve"> </w:t>
      </w:r>
      <w:r w:rsidR="00A15315" w:rsidRPr="00842146">
        <w:rPr>
          <w:rFonts w:ascii="GHEA Grapalat" w:hAnsi="GHEA Grapalat"/>
        </w:rPr>
        <w:t xml:space="preserve">квалификации и </w:t>
      </w:r>
      <w:r w:rsidRPr="00842146">
        <w:rPr>
          <w:rFonts w:ascii="GHEA Grapalat" w:hAnsi="GHEA Grapalat"/>
        </w:rPr>
        <w:t>договора представленн</w:t>
      </w:r>
      <w:r w:rsidR="00A27144" w:rsidRPr="00842146">
        <w:rPr>
          <w:rFonts w:ascii="GHEA Grapalat" w:hAnsi="GHEA Grapalat"/>
        </w:rPr>
        <w:t>ых</w:t>
      </w:r>
      <w:r w:rsidRPr="00842146">
        <w:rPr>
          <w:rFonts w:ascii="GHEA Grapalat" w:hAnsi="GHEA Grapalat"/>
        </w:rPr>
        <w:t xml:space="preserve"> в виде неустойки, также представляет Заказчику нов</w:t>
      </w:r>
      <w:r w:rsidR="00A15315" w:rsidRPr="00842146">
        <w:rPr>
          <w:rFonts w:ascii="GHEA Grapalat" w:hAnsi="GHEA Grapalat"/>
        </w:rPr>
        <w:t>ые</w:t>
      </w:r>
      <w:r w:rsidRPr="00842146">
        <w:rPr>
          <w:rFonts w:ascii="GHEA Grapalat" w:hAnsi="GHEA Grapalat"/>
        </w:rPr>
        <w:t xml:space="preserve"> обеспечени</w:t>
      </w:r>
      <w:r w:rsidR="00A15315" w:rsidRPr="00842146">
        <w:rPr>
          <w:rFonts w:ascii="GHEA Grapalat" w:hAnsi="GHEA Grapalat"/>
        </w:rPr>
        <w:t>я</w:t>
      </w:r>
      <w:r w:rsidRPr="00842146">
        <w:rPr>
          <w:rFonts w:ascii="GHEA Grapalat" w:hAnsi="GHEA Grapalat"/>
        </w:rPr>
        <w:t xml:space="preserve"> в течение </w:t>
      </w:r>
      <w:r w:rsidR="004320FF" w:rsidRPr="004320FF">
        <w:rPr>
          <w:rFonts w:ascii="GHEA Grapalat" w:hAnsi="GHEA Grapalat"/>
        </w:rPr>
        <w:t xml:space="preserve">15 </w:t>
      </w:r>
      <w:r w:rsidR="00DF4121" w:rsidRPr="00506E29">
        <w:rPr>
          <w:rFonts w:ascii="GHEA Grapalat" w:hAnsi="GHEA Grapalat"/>
        </w:rPr>
        <w:t xml:space="preserve"> </w:t>
      </w:r>
      <w:r w:rsidRPr="00842146">
        <w:rPr>
          <w:rFonts w:ascii="GHEA Grapalat" w:hAnsi="GHEA Grapalat"/>
        </w:rPr>
        <w:t>рабочих дней со дня получения извещения о заключении соглашения. В противном случае договор расторгается Заказчиком в одностороннем порядке.</w:t>
      </w:r>
      <w:r w:rsidR="00360C67" w:rsidRPr="00360C67">
        <w:rPr>
          <w:rFonts w:ascii="GHEA Grapalat" w:hAnsi="GHEA Grapalat"/>
          <w:vertAlign w:val="superscript"/>
        </w:rPr>
        <w:t>25</w:t>
      </w:r>
    </w:p>
    <w:p w:rsidR="003B2F27" w:rsidRPr="00AD29CE" w:rsidRDefault="003B2F27" w:rsidP="003B2F27">
      <w:pPr>
        <w:widowControl w:val="0"/>
        <w:spacing w:after="160" w:line="360" w:lineRule="auto"/>
        <w:rPr>
          <w:rFonts w:ascii="GHEA Grapalat" w:hAnsi="GHEA Grapalat"/>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lastRenderedPageBreak/>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Default="00360C67" w:rsidP="00360C67">
      <w:pPr>
        <w:widowControl w:val="0"/>
        <w:autoSpaceDE w:val="0"/>
        <w:autoSpaceDN w:val="0"/>
        <w:adjustRightInd w:val="0"/>
        <w:spacing w:after="160" w:line="360" w:lineRule="auto"/>
        <w:rPr>
          <w:rFonts w:ascii="GHEA Grapalat" w:hAnsi="GHEA Grapalat" w:cs="TimesArmenianPSMT"/>
        </w:rPr>
      </w:pPr>
      <w:r>
        <w:rPr>
          <w:rFonts w:ascii="GHEA Grapalat" w:hAnsi="GHEA Grapalat" w:cs="TimesArmenianPSMT"/>
        </w:rPr>
        <w:t>----------------</w:t>
      </w:r>
    </w:p>
    <w:p w:rsidR="00360C67" w:rsidRPr="006F5F33" w:rsidRDefault="00360C67" w:rsidP="00360C67">
      <w:pPr>
        <w:pStyle w:val="FootnoteText"/>
        <w:jc w:val="both"/>
        <w:rPr>
          <w:rFonts w:ascii="GHEA Grapalat" w:hAnsi="GHEA Grapalat"/>
        </w:rPr>
      </w:pPr>
      <w:r w:rsidRPr="00360C67">
        <w:rPr>
          <w:rFonts w:ascii="GHEA Grapalat" w:hAnsi="GHEA Grapalat"/>
          <w:i/>
          <w:vertAlign w:val="superscript"/>
        </w:rPr>
        <w:t>25</w:t>
      </w:r>
      <w:r>
        <w:rPr>
          <w:rFonts w:ascii="GHEA Grapalat" w:hAnsi="GHEA Grapalat"/>
          <w:i/>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360C67" w:rsidRPr="009E00B3" w:rsidRDefault="00360C67" w:rsidP="00360C67">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360C67" w:rsidRPr="00506E29" w:rsidRDefault="00DF4121" w:rsidP="00360C67">
      <w:pPr>
        <w:widowControl w:val="0"/>
        <w:autoSpaceDE w:val="0"/>
        <w:autoSpaceDN w:val="0"/>
        <w:adjustRightInd w:val="0"/>
        <w:spacing w:after="160" w:line="360" w:lineRule="auto"/>
        <w:rPr>
          <w:rFonts w:ascii="GHEA Grapalat" w:hAnsi="GHEA Grapalat" w:cs="TimesArmenianPSMT"/>
          <w:sz w:val="20"/>
          <w:szCs w:val="20"/>
        </w:rPr>
      </w:pPr>
      <w:r w:rsidRPr="00506E29">
        <w:rPr>
          <w:rStyle w:val="ezkurwreuab5ozgtqnkl"/>
          <w:rFonts w:ascii="Cambria" w:hAnsi="Cambria" w:cs="Cambria"/>
          <w:i/>
          <w:sz w:val="20"/>
          <w:szCs w:val="20"/>
        </w:rPr>
        <w:t>Срок</w:t>
      </w:r>
      <w:r w:rsidRPr="00506E29">
        <w:rPr>
          <w:rStyle w:val="ezkurwreuab5ozgtqnkl"/>
          <w:i/>
          <w:sz w:val="20"/>
          <w:szCs w:val="20"/>
        </w:rPr>
        <w:t xml:space="preserve">, </w:t>
      </w:r>
      <w:r w:rsidRPr="00506E29">
        <w:rPr>
          <w:rStyle w:val="ezkurwreuab5ozgtqnkl"/>
          <w:rFonts w:ascii="Cambria" w:hAnsi="Cambria" w:cs="Cambria"/>
          <w:i/>
          <w:sz w:val="20"/>
          <w:szCs w:val="20"/>
        </w:rPr>
        <w:t>установленный</w:t>
      </w:r>
      <w:r w:rsidRPr="00506E29">
        <w:rPr>
          <w:i/>
          <w:sz w:val="20"/>
          <w:szCs w:val="20"/>
        </w:rPr>
        <w:t xml:space="preserve"> </w:t>
      </w:r>
      <w:r w:rsidRPr="00506E29">
        <w:rPr>
          <w:rFonts w:ascii="Cambria" w:hAnsi="Cambria"/>
          <w:i/>
          <w:sz w:val="20"/>
          <w:szCs w:val="20"/>
        </w:rPr>
        <w:t xml:space="preserve">в </w:t>
      </w:r>
      <w:r w:rsidRPr="00506E29">
        <w:rPr>
          <w:rStyle w:val="ezkurwreuab5ozgtqnkl"/>
          <w:i/>
          <w:sz w:val="20"/>
          <w:szCs w:val="20"/>
        </w:rPr>
        <w:t>5</w:t>
      </w:r>
      <w:r w:rsidRPr="00506E29">
        <w:rPr>
          <w:rStyle w:val="ezkurwreuab5ozgtqnkl"/>
          <w:rFonts w:asciiTheme="minorHAnsi" w:hAnsiTheme="minorHAnsi"/>
          <w:i/>
          <w:sz w:val="20"/>
          <w:szCs w:val="20"/>
        </w:rPr>
        <w:t>-ом</w:t>
      </w:r>
      <w:r w:rsidRPr="00506E29">
        <w:rPr>
          <w:i/>
          <w:sz w:val="20"/>
          <w:szCs w:val="20"/>
        </w:rPr>
        <w:t xml:space="preserve"> </w:t>
      </w:r>
      <w:r w:rsidRPr="00506E29">
        <w:rPr>
          <w:rStyle w:val="ezkurwreuab5ozgtqnkl"/>
          <w:rFonts w:ascii="Cambria" w:hAnsi="Cambria" w:cs="Cambria"/>
          <w:i/>
          <w:sz w:val="20"/>
          <w:szCs w:val="20"/>
        </w:rPr>
        <w:t>предложении настоящего</w:t>
      </w:r>
      <w:r w:rsidRPr="00506E29">
        <w:rPr>
          <w:i/>
          <w:sz w:val="20"/>
          <w:szCs w:val="20"/>
        </w:rPr>
        <w:t xml:space="preserve"> </w:t>
      </w:r>
      <w:r w:rsidRPr="00506E29">
        <w:rPr>
          <w:rStyle w:val="ezkurwreuab5ozgtqnkl"/>
          <w:rFonts w:ascii="Cambria" w:hAnsi="Cambria" w:cs="Cambria"/>
          <w:i/>
          <w:sz w:val="20"/>
          <w:szCs w:val="20"/>
        </w:rPr>
        <w:t>пункта</w:t>
      </w:r>
      <w:r w:rsidRPr="00506E29">
        <w:rPr>
          <w:i/>
          <w:sz w:val="20"/>
          <w:szCs w:val="20"/>
        </w:rPr>
        <w:t xml:space="preserve">, </w:t>
      </w:r>
      <w:r w:rsidRPr="00506E29">
        <w:rPr>
          <w:rStyle w:val="ezkurwreuab5ozgtqnkl"/>
          <w:rFonts w:ascii="Cambria" w:hAnsi="Cambria" w:cs="Cambria"/>
          <w:i/>
          <w:sz w:val="20"/>
          <w:szCs w:val="20"/>
        </w:rPr>
        <w:t>не</w:t>
      </w:r>
      <w:r w:rsidRPr="00506E29">
        <w:rPr>
          <w:i/>
          <w:sz w:val="20"/>
          <w:szCs w:val="20"/>
        </w:rPr>
        <w:t xml:space="preserve"> </w:t>
      </w:r>
      <w:r w:rsidRPr="00506E29">
        <w:rPr>
          <w:rStyle w:val="ezkurwreuab5ozgtqnkl"/>
          <w:rFonts w:ascii="Cambria" w:hAnsi="Cambria" w:cs="Cambria"/>
          <w:i/>
          <w:sz w:val="20"/>
          <w:szCs w:val="20"/>
        </w:rPr>
        <w:t>может</w:t>
      </w:r>
      <w:r w:rsidRPr="00506E29">
        <w:rPr>
          <w:rStyle w:val="ezkurwreuab5ozgtqnkl"/>
          <w:i/>
          <w:sz w:val="20"/>
          <w:szCs w:val="20"/>
        </w:rPr>
        <w:t xml:space="preserve"> </w:t>
      </w:r>
      <w:r w:rsidRPr="00506E29">
        <w:rPr>
          <w:rStyle w:val="ezkurwreuab5ozgtqnkl"/>
          <w:rFonts w:ascii="Cambria" w:hAnsi="Cambria" w:cs="Cambria"/>
          <w:i/>
          <w:sz w:val="20"/>
          <w:szCs w:val="20"/>
        </w:rPr>
        <w:t>быть</w:t>
      </w:r>
      <w:r w:rsidRPr="00506E29">
        <w:rPr>
          <w:rStyle w:val="ezkurwreuab5ozgtqnkl"/>
          <w:i/>
          <w:sz w:val="20"/>
          <w:szCs w:val="20"/>
        </w:rPr>
        <w:t xml:space="preserve"> </w:t>
      </w:r>
      <w:r w:rsidRPr="00506E29">
        <w:rPr>
          <w:rStyle w:val="ezkurwreuab5ozgtqnkl"/>
          <w:rFonts w:ascii="Cambria" w:hAnsi="Cambria" w:cs="Cambria"/>
          <w:i/>
          <w:sz w:val="20"/>
          <w:szCs w:val="20"/>
        </w:rPr>
        <w:t>менее</w:t>
      </w:r>
      <w:r w:rsidRPr="00506E29">
        <w:rPr>
          <w:i/>
          <w:sz w:val="20"/>
          <w:szCs w:val="20"/>
        </w:rPr>
        <w:t xml:space="preserve"> </w:t>
      </w:r>
      <w:r w:rsidRPr="00506E29">
        <w:rPr>
          <w:rStyle w:val="ezkurwreuab5ozgtqnkl"/>
          <w:i/>
          <w:sz w:val="20"/>
          <w:szCs w:val="20"/>
        </w:rPr>
        <w:t>10</w:t>
      </w:r>
      <w:r w:rsidRPr="00506E29">
        <w:rPr>
          <w:i/>
          <w:sz w:val="20"/>
          <w:szCs w:val="20"/>
        </w:rPr>
        <w:t xml:space="preserve"> </w:t>
      </w:r>
      <w:r w:rsidRPr="00506E29">
        <w:rPr>
          <w:rStyle w:val="ezkurwreuab5ozgtqnkl"/>
          <w:rFonts w:ascii="Cambria" w:hAnsi="Cambria" w:cs="Cambria"/>
          <w:i/>
          <w:sz w:val="20"/>
          <w:szCs w:val="20"/>
        </w:rPr>
        <w:t>рабочих</w:t>
      </w:r>
      <w:r w:rsidRPr="00506E29">
        <w:rPr>
          <w:i/>
          <w:sz w:val="20"/>
          <w:szCs w:val="20"/>
        </w:rPr>
        <w:t xml:space="preserve"> </w:t>
      </w:r>
      <w:r w:rsidRPr="00506E29">
        <w:rPr>
          <w:rStyle w:val="ezkurwreuab5ozgtqnkl"/>
          <w:rFonts w:ascii="Cambria" w:hAnsi="Cambria" w:cs="Cambria"/>
          <w:i/>
          <w:sz w:val="20"/>
          <w:szCs w:val="20"/>
        </w:rPr>
        <w:t>дней</w:t>
      </w:r>
      <w:r w:rsidRPr="00506E29">
        <w:rPr>
          <w:rStyle w:val="ezkurwreuab5ozgtqnkl"/>
          <w:rFonts w:ascii="Cambria" w:hAnsi="Cambria" w:cs="Cambria"/>
          <w:i/>
          <w:sz w:val="20"/>
          <w:szCs w:val="20"/>
          <w:lang w:val="hy-AM"/>
        </w:rPr>
        <w:t>.</w:t>
      </w:r>
    </w:p>
    <w:p w:rsidR="003B2F27" w:rsidRDefault="003B2F27" w:rsidP="003B2F27">
      <w:pPr>
        <w:rPr>
          <w:rFonts w:ascii="GHEA Grapalat" w:hAnsi="GHEA Grapalat"/>
        </w:rPr>
      </w:pPr>
      <w:r>
        <w:rPr>
          <w:rFonts w:ascii="GHEA Grapalat" w:hAnsi="GHEA Grapalat"/>
        </w:rPr>
        <w:br w:type="page"/>
      </w:r>
      <w:r w:rsidR="00360C67">
        <w:rPr>
          <w:rFonts w:ascii="GHEA Grapalat" w:hAnsi="GHEA Grapalat"/>
        </w:rPr>
        <w:lastRenderedPageBreak/>
        <w:t>--</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7"/>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80"/>
        <w:gridCol w:w="1846"/>
        <w:gridCol w:w="1606"/>
        <w:gridCol w:w="1174"/>
        <w:gridCol w:w="1355"/>
        <w:gridCol w:w="822"/>
        <w:gridCol w:w="1100"/>
        <w:gridCol w:w="1838"/>
      </w:tblGrid>
      <w:tr w:rsidR="003B2F27" w:rsidRPr="00E40AC8" w:rsidTr="004320FF">
        <w:trPr>
          <w:trHeight w:val="422"/>
          <w:jc w:val="center"/>
        </w:trPr>
        <w:tc>
          <w:tcPr>
            <w:tcW w:w="11621" w:type="dxa"/>
            <w:gridSpan w:val="8"/>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rsidTr="004320FF">
        <w:trPr>
          <w:trHeight w:val="247"/>
          <w:jc w:val="center"/>
        </w:trPr>
        <w:tc>
          <w:tcPr>
            <w:tcW w:w="1880"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606"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174"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55"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22"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2938" w:type="dxa"/>
            <w:gridSpan w:val="2"/>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rsidTr="004320FF">
        <w:trPr>
          <w:trHeight w:val="501"/>
          <w:jc w:val="center"/>
        </w:trPr>
        <w:tc>
          <w:tcPr>
            <w:tcW w:w="1880" w:type="dxa"/>
            <w:vMerge/>
            <w:vAlign w:val="center"/>
          </w:tcPr>
          <w:p w:rsidR="003B2F27" w:rsidRPr="00E40AC8" w:rsidRDefault="003B2F27" w:rsidP="005B7138">
            <w:pPr>
              <w:widowControl w:val="0"/>
              <w:spacing w:after="120"/>
              <w:jc w:val="center"/>
              <w:rPr>
                <w:rFonts w:ascii="GHEA Grapalat" w:hAnsi="GHEA Grapalat"/>
                <w:sz w:val="20"/>
              </w:rPr>
            </w:pPr>
          </w:p>
        </w:tc>
        <w:tc>
          <w:tcPr>
            <w:tcW w:w="1846" w:type="dxa"/>
            <w:vMerge/>
            <w:vAlign w:val="center"/>
          </w:tcPr>
          <w:p w:rsidR="003B2F27" w:rsidRPr="00E40AC8" w:rsidRDefault="003B2F27" w:rsidP="005B7138">
            <w:pPr>
              <w:widowControl w:val="0"/>
              <w:spacing w:after="120"/>
              <w:jc w:val="center"/>
              <w:rPr>
                <w:rFonts w:ascii="GHEA Grapalat" w:hAnsi="GHEA Grapalat"/>
                <w:sz w:val="20"/>
              </w:rPr>
            </w:pPr>
          </w:p>
        </w:tc>
        <w:tc>
          <w:tcPr>
            <w:tcW w:w="1606" w:type="dxa"/>
            <w:vMerge/>
            <w:vAlign w:val="center"/>
          </w:tcPr>
          <w:p w:rsidR="003B2F27" w:rsidRPr="00E40AC8" w:rsidRDefault="003B2F27" w:rsidP="005B7138">
            <w:pPr>
              <w:widowControl w:val="0"/>
              <w:spacing w:after="120"/>
              <w:jc w:val="center"/>
              <w:rPr>
                <w:rFonts w:ascii="GHEA Grapalat" w:hAnsi="GHEA Grapalat"/>
                <w:sz w:val="20"/>
              </w:rPr>
            </w:pPr>
          </w:p>
        </w:tc>
        <w:tc>
          <w:tcPr>
            <w:tcW w:w="1174" w:type="dxa"/>
            <w:vMerge/>
            <w:vAlign w:val="center"/>
          </w:tcPr>
          <w:p w:rsidR="003B2F27" w:rsidRPr="00E40AC8" w:rsidRDefault="003B2F27" w:rsidP="005B7138">
            <w:pPr>
              <w:widowControl w:val="0"/>
              <w:spacing w:after="120"/>
              <w:jc w:val="center"/>
              <w:rPr>
                <w:rFonts w:ascii="GHEA Grapalat" w:hAnsi="GHEA Grapalat"/>
                <w:sz w:val="20"/>
              </w:rPr>
            </w:pPr>
          </w:p>
        </w:tc>
        <w:tc>
          <w:tcPr>
            <w:tcW w:w="1355" w:type="dxa"/>
            <w:vMerge/>
            <w:vAlign w:val="center"/>
          </w:tcPr>
          <w:p w:rsidR="003B2F27" w:rsidRPr="00E40AC8" w:rsidRDefault="003B2F27" w:rsidP="005B7138">
            <w:pPr>
              <w:widowControl w:val="0"/>
              <w:spacing w:after="120"/>
              <w:jc w:val="center"/>
              <w:rPr>
                <w:rFonts w:ascii="GHEA Grapalat" w:hAnsi="GHEA Grapalat"/>
                <w:sz w:val="20"/>
              </w:rPr>
            </w:pPr>
          </w:p>
        </w:tc>
        <w:tc>
          <w:tcPr>
            <w:tcW w:w="822" w:type="dxa"/>
            <w:vMerge/>
            <w:vAlign w:val="center"/>
          </w:tcPr>
          <w:p w:rsidR="003B2F27" w:rsidRPr="00E40AC8" w:rsidRDefault="003B2F27" w:rsidP="005B7138">
            <w:pPr>
              <w:widowControl w:val="0"/>
              <w:spacing w:after="120"/>
              <w:jc w:val="center"/>
              <w:rPr>
                <w:rFonts w:ascii="GHEA Grapalat" w:hAnsi="GHEA Grapalat"/>
                <w:sz w:val="20"/>
              </w:rPr>
            </w:pPr>
          </w:p>
        </w:tc>
        <w:tc>
          <w:tcPr>
            <w:tcW w:w="1100" w:type="dxa"/>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1838" w:type="dxa"/>
            <w:vAlign w:val="center"/>
          </w:tcPr>
          <w:p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8"/>
              <w:t>**</w:t>
            </w:r>
          </w:p>
        </w:tc>
      </w:tr>
      <w:tr w:rsidR="004320FF" w:rsidRPr="004320FF" w:rsidTr="004320FF">
        <w:trPr>
          <w:trHeight w:val="277"/>
          <w:jc w:val="center"/>
        </w:trPr>
        <w:tc>
          <w:tcPr>
            <w:tcW w:w="1880" w:type="dxa"/>
          </w:tcPr>
          <w:p w:rsidR="004320FF" w:rsidRPr="004320FF" w:rsidRDefault="004320FF" w:rsidP="004320FF">
            <w:pPr>
              <w:widowControl w:val="0"/>
              <w:spacing w:after="120"/>
              <w:jc w:val="center"/>
              <w:rPr>
                <w:rFonts w:ascii="GHEA Grapalat" w:hAnsi="GHEA Grapalat"/>
                <w:sz w:val="20"/>
                <w:lang w:val="en-US"/>
              </w:rPr>
            </w:pPr>
            <w:r>
              <w:rPr>
                <w:rFonts w:ascii="GHEA Grapalat" w:hAnsi="GHEA Grapalat"/>
                <w:sz w:val="20"/>
                <w:lang w:val="en-US"/>
              </w:rPr>
              <w:t>1</w:t>
            </w:r>
          </w:p>
        </w:tc>
        <w:tc>
          <w:tcPr>
            <w:tcW w:w="1846" w:type="dxa"/>
          </w:tcPr>
          <w:p w:rsidR="004320FF" w:rsidRPr="00E40AC8" w:rsidRDefault="004320FF" w:rsidP="004320FF">
            <w:pPr>
              <w:widowControl w:val="0"/>
              <w:spacing w:after="120"/>
              <w:jc w:val="center"/>
              <w:rPr>
                <w:rFonts w:ascii="GHEA Grapalat" w:hAnsi="GHEA Grapalat"/>
                <w:sz w:val="20"/>
              </w:rPr>
            </w:pPr>
            <w:r w:rsidRPr="006952A3">
              <w:rPr>
                <w:rFonts w:ascii="GHEA Grapalat" w:hAnsi="GHEA Grapalat" w:cs="Calibri"/>
                <w:sz w:val="18"/>
                <w:szCs w:val="18"/>
              </w:rPr>
              <w:t>98111121</w:t>
            </w:r>
          </w:p>
        </w:tc>
        <w:tc>
          <w:tcPr>
            <w:tcW w:w="1606" w:type="dxa"/>
          </w:tcPr>
          <w:p w:rsidR="004320FF" w:rsidRPr="00E40AC8" w:rsidRDefault="004320FF" w:rsidP="004320FF">
            <w:pPr>
              <w:widowControl w:val="0"/>
              <w:spacing w:after="120"/>
              <w:jc w:val="center"/>
              <w:rPr>
                <w:rFonts w:ascii="GHEA Grapalat" w:hAnsi="GHEA Grapalat"/>
                <w:sz w:val="20"/>
              </w:rPr>
            </w:pPr>
            <w:r w:rsidRPr="004320FF">
              <w:rPr>
                <w:rFonts w:ascii="GHEA Grapalat" w:hAnsi="GHEA Grapalat"/>
                <w:sz w:val="20"/>
              </w:rPr>
              <w:t>ОХРАННЫЕ (СЛУЖБЫ ОХРАНЫ)</w:t>
            </w:r>
          </w:p>
        </w:tc>
        <w:tc>
          <w:tcPr>
            <w:tcW w:w="1174" w:type="dxa"/>
          </w:tcPr>
          <w:p w:rsidR="004320FF" w:rsidRPr="00E40AC8" w:rsidRDefault="004320FF" w:rsidP="004320FF">
            <w:pPr>
              <w:widowControl w:val="0"/>
              <w:spacing w:after="120"/>
              <w:jc w:val="center"/>
              <w:rPr>
                <w:rFonts w:ascii="GHEA Grapalat" w:hAnsi="GHEA Grapalat"/>
                <w:sz w:val="20"/>
              </w:rPr>
            </w:pPr>
            <w:r>
              <w:rPr>
                <w:rFonts w:ascii="GHEA Grapalat" w:hAnsi="GHEA Grapalat"/>
                <w:sz w:val="20"/>
              </w:rPr>
              <w:t>Драм</w:t>
            </w:r>
          </w:p>
        </w:tc>
        <w:tc>
          <w:tcPr>
            <w:tcW w:w="1355" w:type="dxa"/>
          </w:tcPr>
          <w:p w:rsidR="004320FF" w:rsidRPr="00E40AC8" w:rsidRDefault="004320FF" w:rsidP="004320FF">
            <w:pPr>
              <w:widowControl w:val="0"/>
              <w:spacing w:after="120"/>
              <w:jc w:val="center"/>
              <w:rPr>
                <w:rFonts w:ascii="GHEA Grapalat" w:hAnsi="GHEA Grapalat"/>
                <w:sz w:val="20"/>
              </w:rPr>
            </w:pPr>
            <w:r>
              <w:rPr>
                <w:rFonts w:ascii="GHEA Grapalat" w:hAnsi="GHEA Grapalat"/>
                <w:sz w:val="20"/>
              </w:rPr>
              <w:t>1</w:t>
            </w:r>
          </w:p>
        </w:tc>
        <w:tc>
          <w:tcPr>
            <w:tcW w:w="822" w:type="dxa"/>
          </w:tcPr>
          <w:p w:rsidR="004320FF" w:rsidRPr="00E40AC8" w:rsidRDefault="004320FF" w:rsidP="004320FF">
            <w:pPr>
              <w:widowControl w:val="0"/>
              <w:spacing w:after="120"/>
              <w:jc w:val="center"/>
              <w:rPr>
                <w:rFonts w:ascii="GHEA Grapalat" w:hAnsi="GHEA Grapalat"/>
                <w:sz w:val="20"/>
              </w:rPr>
            </w:pPr>
          </w:p>
        </w:tc>
        <w:tc>
          <w:tcPr>
            <w:tcW w:w="1100" w:type="dxa"/>
          </w:tcPr>
          <w:p w:rsidR="004320FF" w:rsidRDefault="004320FF" w:rsidP="004320FF">
            <w:r w:rsidRPr="00380AD0">
              <w:t xml:space="preserve">РА, Ереван, Эребуни 38. </w:t>
            </w:r>
          </w:p>
        </w:tc>
        <w:tc>
          <w:tcPr>
            <w:tcW w:w="1838" w:type="dxa"/>
          </w:tcPr>
          <w:p w:rsidR="004320FF" w:rsidRDefault="004320FF" w:rsidP="004320FF">
            <w:r w:rsidRPr="00380AD0">
              <w:t>В случае предоставления финансовых ресурсов, с даты вступления в силу подписанного сторонами соглашения до 24:00 31.12.2026</w:t>
            </w:r>
          </w:p>
        </w:tc>
      </w:tr>
    </w:tbl>
    <w:p w:rsidR="00A65909" w:rsidRPr="00A65909" w:rsidRDefault="00A65909" w:rsidP="00A65909">
      <w:pPr>
        <w:widowControl w:val="0"/>
        <w:spacing w:after="160" w:line="360" w:lineRule="auto"/>
        <w:jc w:val="both"/>
        <w:rPr>
          <w:rFonts w:ascii="GHEA Grapalat" w:hAnsi="GHEA Grapalat"/>
          <w:lang w:val="hy-AM"/>
        </w:rPr>
      </w:pPr>
      <w:r w:rsidRPr="00A65909">
        <w:rPr>
          <w:rFonts w:ascii="GHEA Grapalat" w:hAnsi="GHEA Grapalat"/>
          <w:lang w:val="hy-AM"/>
        </w:rPr>
        <w:t>ТЕХНИЧЕСКИЕ ХАРАКТЕРИСТИКИ УСЛУГИ</w:t>
      </w:r>
    </w:p>
    <w:p w:rsidR="00A65909" w:rsidRPr="00A65909" w:rsidRDefault="00A65909" w:rsidP="00A65909">
      <w:pPr>
        <w:widowControl w:val="0"/>
        <w:spacing w:after="160" w:line="360" w:lineRule="auto"/>
        <w:jc w:val="both"/>
        <w:rPr>
          <w:rFonts w:ascii="GHEA Grapalat" w:hAnsi="GHEA Grapalat"/>
          <w:lang w:val="hy-AM"/>
        </w:rPr>
      </w:pPr>
      <w:r w:rsidRPr="00A65909">
        <w:rPr>
          <w:rFonts w:ascii="GHEA Grapalat" w:hAnsi="GHEA Grapalat"/>
          <w:lang w:val="hy-AM"/>
        </w:rPr>
        <w:t>Охранные услуги должны предоставляться на 4 основных базах (далее именуемых Базами) по местонахождению Заказчика круглосуточно и в дневное время с выездом на место.</w:t>
      </w:r>
    </w:p>
    <w:p w:rsidR="00A65909" w:rsidRPr="00A65909" w:rsidRDefault="00A65909" w:rsidP="00A65909">
      <w:pPr>
        <w:widowControl w:val="0"/>
        <w:spacing w:after="160" w:line="360" w:lineRule="auto"/>
        <w:jc w:val="both"/>
        <w:rPr>
          <w:rFonts w:ascii="GHEA Grapalat" w:hAnsi="GHEA Grapalat"/>
          <w:lang w:val="hy-AM"/>
        </w:rPr>
      </w:pPr>
      <w:r w:rsidRPr="00A65909">
        <w:rPr>
          <w:rFonts w:ascii="GHEA Grapalat" w:hAnsi="GHEA Grapalat"/>
          <w:lang w:val="hy-AM"/>
        </w:rPr>
        <w:lastRenderedPageBreak/>
        <w:t>Зоной контроля сотрудников охраны, прикрепленных к базам, считаются территории, прилегающие к базам, зоны охраны памятников (включая обязанность открывать и закрывать ворота на данной территории в порядке, установленном Заказчиком).</w:t>
      </w:r>
    </w:p>
    <w:p w:rsidR="00A65909" w:rsidRPr="00A65909" w:rsidRDefault="00A65909" w:rsidP="00A65909">
      <w:pPr>
        <w:widowControl w:val="0"/>
        <w:spacing w:after="160" w:line="360" w:lineRule="auto"/>
        <w:jc w:val="both"/>
        <w:rPr>
          <w:rFonts w:ascii="GHEA Grapalat" w:hAnsi="GHEA Grapalat"/>
          <w:lang w:val="hy-AM"/>
        </w:rPr>
      </w:pPr>
      <w:r w:rsidRPr="00A65909">
        <w:rPr>
          <w:rFonts w:ascii="GHEA Grapalat" w:hAnsi="GHEA Grapalat"/>
          <w:lang w:val="hy-AM"/>
        </w:rPr>
        <w:t>Охранные услуги на базах должны обеспечиваться круглосуточной (семь дней в неделю, 24 часа в сутки, без исключения, включая выходные, праздничные и памятные дни) физической охраной как минимум одним охранником, снабженным специальными техническими средствами.</w:t>
      </w:r>
    </w:p>
    <w:p w:rsidR="00A65909" w:rsidRPr="00A65909" w:rsidRDefault="00A65909" w:rsidP="00A65909">
      <w:pPr>
        <w:widowControl w:val="0"/>
        <w:spacing w:after="160" w:line="360" w:lineRule="auto"/>
        <w:jc w:val="both"/>
        <w:rPr>
          <w:rFonts w:ascii="GHEA Grapalat" w:hAnsi="GHEA Grapalat"/>
          <w:lang w:val="hy-AM"/>
        </w:rPr>
      </w:pPr>
      <w:r w:rsidRPr="00A65909">
        <w:rPr>
          <w:rFonts w:ascii="GHEA Grapalat" w:hAnsi="GHEA Grapalat"/>
          <w:lang w:val="hy-AM"/>
        </w:rPr>
        <w:t>Охранные услуги должны принимать и передавать ключи, сданные сотрудниками охраняемой зоны, ведя для этого соответствующий журнал.</w:t>
      </w:r>
    </w:p>
    <w:p w:rsidR="00A65909" w:rsidRPr="00A65909" w:rsidRDefault="00A65909" w:rsidP="00A65909">
      <w:pPr>
        <w:widowControl w:val="0"/>
        <w:spacing w:after="160" w:line="360" w:lineRule="auto"/>
        <w:jc w:val="both"/>
        <w:rPr>
          <w:rFonts w:ascii="GHEA Grapalat" w:hAnsi="GHEA Grapalat"/>
          <w:lang w:val="hy-AM"/>
        </w:rPr>
      </w:pPr>
    </w:p>
    <w:p w:rsidR="00A65909" w:rsidRPr="00A65909" w:rsidRDefault="00A65909" w:rsidP="00A65909">
      <w:pPr>
        <w:widowControl w:val="0"/>
        <w:spacing w:after="160" w:line="360" w:lineRule="auto"/>
        <w:jc w:val="both"/>
        <w:rPr>
          <w:rFonts w:ascii="GHEA Grapalat" w:hAnsi="GHEA Grapalat"/>
          <w:lang w:val="hy-AM"/>
        </w:rPr>
      </w:pPr>
      <w:r w:rsidRPr="00A65909">
        <w:rPr>
          <w:rFonts w:ascii="GHEA Grapalat" w:hAnsi="GHEA Grapalat"/>
          <w:lang w:val="hy-AM"/>
        </w:rPr>
        <w:t>Служба обязана проводить визуальный осмотр ручных предметов, посылок и других предметов подозрительного размера и объема, а также не перемещать найденные или потерянные вещи до тех пор, пока об этом не будет сообщено руководству музея или не будут вызваны сотрудники полиции.</w:t>
      </w:r>
    </w:p>
    <w:p w:rsidR="00A65909" w:rsidRPr="00A65909" w:rsidRDefault="00A65909" w:rsidP="00A65909">
      <w:pPr>
        <w:widowControl w:val="0"/>
        <w:spacing w:after="160" w:line="360" w:lineRule="auto"/>
        <w:jc w:val="both"/>
        <w:rPr>
          <w:rFonts w:ascii="GHEA Grapalat" w:hAnsi="GHEA Grapalat"/>
          <w:lang w:val="hy-AM"/>
        </w:rPr>
      </w:pPr>
      <w:r w:rsidRPr="00A65909">
        <w:rPr>
          <w:rFonts w:ascii="GHEA Grapalat" w:hAnsi="GHEA Grapalat"/>
          <w:lang w:val="hy-AM"/>
        </w:rPr>
        <w:t>Служба должна предъявить лицензию на свою деятельность, а сотрудники службы должны иметь квалификацию и соответствующее свидетельство в соответствии с законодательством Республики Армения.</w:t>
      </w:r>
    </w:p>
    <w:p w:rsidR="00A65909" w:rsidRPr="00A65909" w:rsidRDefault="00A65909" w:rsidP="00A65909">
      <w:pPr>
        <w:widowControl w:val="0"/>
        <w:spacing w:after="160" w:line="360" w:lineRule="auto"/>
        <w:jc w:val="both"/>
        <w:rPr>
          <w:rFonts w:ascii="GHEA Grapalat" w:hAnsi="GHEA Grapalat"/>
          <w:lang w:val="hy-AM"/>
        </w:rPr>
      </w:pPr>
      <w:r w:rsidRPr="00A65909">
        <w:rPr>
          <w:rFonts w:ascii="GHEA Grapalat" w:hAnsi="GHEA Grapalat"/>
          <w:lang w:val="hy-AM"/>
        </w:rPr>
        <w:t>Сотрудники службы должны руководствоваться Конституцией и законами Республики Армения.</w:t>
      </w:r>
    </w:p>
    <w:p w:rsidR="00A65909" w:rsidRPr="00A65909" w:rsidRDefault="00A65909" w:rsidP="00A65909">
      <w:pPr>
        <w:widowControl w:val="0"/>
        <w:spacing w:after="160" w:line="360" w:lineRule="auto"/>
        <w:jc w:val="both"/>
        <w:rPr>
          <w:rFonts w:ascii="GHEA Grapalat" w:hAnsi="GHEA Grapalat"/>
          <w:lang w:val="hy-AM"/>
        </w:rPr>
      </w:pPr>
      <w:r w:rsidRPr="00A65909">
        <w:rPr>
          <w:rFonts w:ascii="GHEA Grapalat" w:hAnsi="GHEA Grapalat"/>
          <w:lang w:val="hy-AM"/>
        </w:rPr>
        <w:t>Сотрудники службы обязаны предотвращать, пресекать и пресекать возможные нарушения закона, посягательства на имущество и территорию заказчика, а также действия, представляющие для них угрозу.</w:t>
      </w:r>
    </w:p>
    <w:p w:rsidR="00A65909" w:rsidRPr="00A65909" w:rsidRDefault="00A65909" w:rsidP="00A65909">
      <w:pPr>
        <w:widowControl w:val="0"/>
        <w:spacing w:after="160" w:line="360" w:lineRule="auto"/>
        <w:jc w:val="both"/>
        <w:rPr>
          <w:rFonts w:ascii="GHEA Grapalat" w:hAnsi="GHEA Grapalat"/>
          <w:lang w:val="hy-AM"/>
        </w:rPr>
      </w:pPr>
      <w:r w:rsidRPr="00A65909">
        <w:rPr>
          <w:rFonts w:ascii="GHEA Grapalat" w:hAnsi="GHEA Grapalat"/>
          <w:lang w:val="hy-AM"/>
        </w:rPr>
        <w:t xml:space="preserve">Сотрудники службы обязаны соблюдать правила технической безопасности, противопожарной защиты и противоэпидемической безопасности, а также </w:t>
      </w:r>
      <w:r w:rsidRPr="00A65909">
        <w:rPr>
          <w:rFonts w:ascii="GHEA Grapalat" w:hAnsi="GHEA Grapalat"/>
          <w:lang w:val="hy-AM"/>
        </w:rPr>
        <w:lastRenderedPageBreak/>
        <w:t>организовывать безопасную эвакуацию посетителей и сотрудников в случае чрезвычайных ситуаций.</w:t>
      </w:r>
    </w:p>
    <w:p w:rsidR="00A65909" w:rsidRPr="00A65909" w:rsidRDefault="00A65909" w:rsidP="00A65909">
      <w:pPr>
        <w:widowControl w:val="0"/>
        <w:spacing w:after="160" w:line="360" w:lineRule="auto"/>
        <w:jc w:val="both"/>
        <w:rPr>
          <w:rFonts w:ascii="GHEA Grapalat" w:hAnsi="GHEA Grapalat"/>
          <w:lang w:val="hy-AM"/>
        </w:rPr>
      </w:pPr>
      <w:r w:rsidRPr="00A65909">
        <w:rPr>
          <w:rFonts w:ascii="GHEA Grapalat" w:hAnsi="GHEA Grapalat"/>
          <w:lang w:val="hy-AM"/>
        </w:rPr>
        <w:t>В случае чрезвычайных ситуаций или происшествий сотрудники службы обязаны незамедлительно сообщить об этом руководству музея и принять меры до получения указаний.</w:t>
      </w:r>
    </w:p>
    <w:p w:rsidR="00A65909" w:rsidRPr="00A65909" w:rsidRDefault="00A65909" w:rsidP="00A65909">
      <w:pPr>
        <w:widowControl w:val="0"/>
        <w:spacing w:after="160" w:line="360" w:lineRule="auto"/>
        <w:jc w:val="both"/>
        <w:rPr>
          <w:rFonts w:ascii="GHEA Grapalat" w:hAnsi="GHEA Grapalat"/>
          <w:lang w:val="hy-AM"/>
        </w:rPr>
      </w:pPr>
    </w:p>
    <w:p w:rsidR="00A65909" w:rsidRPr="00A65909" w:rsidRDefault="00A65909" w:rsidP="00A65909">
      <w:pPr>
        <w:widowControl w:val="0"/>
        <w:spacing w:after="160" w:line="360" w:lineRule="auto"/>
        <w:jc w:val="both"/>
        <w:rPr>
          <w:rFonts w:ascii="GHEA Grapalat" w:hAnsi="GHEA Grapalat"/>
          <w:lang w:val="hy-AM"/>
        </w:rPr>
      </w:pPr>
      <w:r w:rsidRPr="00A65909">
        <w:rPr>
          <w:rFonts w:ascii="GHEA Grapalat" w:hAnsi="GHEA Grapalat"/>
          <w:lang w:val="hy-AM"/>
        </w:rPr>
        <w:t>Исполнитель обязан обеспечить письменное ознакомление своих сотрудников с настоящими техническими условиями, отраслевыми нормами и правилами техники безопасности, представленными соответствующими специалистами Заказчика, в начале первого рабочего дня каждого исполнителя, а затем 15-го и 30-го числа каждого месяца.</w:t>
      </w:r>
    </w:p>
    <w:p w:rsidR="00A65909" w:rsidRPr="00A65909" w:rsidRDefault="00A65909" w:rsidP="00A65909">
      <w:pPr>
        <w:widowControl w:val="0"/>
        <w:spacing w:after="160" w:line="360" w:lineRule="auto"/>
        <w:jc w:val="both"/>
        <w:rPr>
          <w:rFonts w:ascii="GHEA Grapalat" w:hAnsi="GHEA Grapalat"/>
          <w:lang w:val="hy-AM"/>
        </w:rPr>
      </w:pPr>
      <w:r w:rsidRPr="00A65909">
        <w:rPr>
          <w:rFonts w:ascii="GHEA Grapalat" w:hAnsi="GHEA Grapalat"/>
          <w:lang w:val="hy-AM"/>
        </w:rPr>
        <w:t>Исполнитель и исполнитель несут солидарную материальную ответственность за невыполнение или неполное выполнение услуг в соответствии с настоящими техническими условиями, за нарушения со стороны своих сотрудников, за ненадлежащий контроль, за умышленные или небрежные действия или бездействие, которые могут привести к нарушению положений договора и предоставлению услуг, не соответствующих настоящим техническим условиям.</w:t>
      </w:r>
    </w:p>
    <w:p w:rsidR="00A65909" w:rsidRPr="00A65909" w:rsidRDefault="00A65909" w:rsidP="00A65909">
      <w:pPr>
        <w:widowControl w:val="0"/>
        <w:spacing w:after="160" w:line="360" w:lineRule="auto"/>
        <w:jc w:val="both"/>
        <w:rPr>
          <w:rFonts w:ascii="GHEA Grapalat" w:hAnsi="GHEA Grapalat"/>
          <w:lang w:val="hy-AM"/>
        </w:rPr>
      </w:pPr>
      <w:r w:rsidRPr="00A65909">
        <w:rPr>
          <w:rFonts w:ascii="GHEA Grapalat" w:hAnsi="GHEA Grapalat"/>
          <w:lang w:val="hy-AM"/>
        </w:rPr>
        <w:t>Для обеспечения постоянной связи с представителем Заказчика и сотрудником исполнителя исполнитель обязан иметь средства связи с соответствующими настройками, а также предоставить одно средство связи представителю Заказчика.</w:t>
      </w:r>
    </w:p>
    <w:p w:rsidR="00A65909" w:rsidRPr="00A65909" w:rsidRDefault="00A65909" w:rsidP="00A65909">
      <w:pPr>
        <w:widowControl w:val="0"/>
        <w:spacing w:after="160" w:line="360" w:lineRule="auto"/>
        <w:jc w:val="both"/>
        <w:rPr>
          <w:rFonts w:ascii="GHEA Grapalat" w:hAnsi="GHEA Grapalat"/>
          <w:lang w:val="hy-AM"/>
        </w:rPr>
      </w:pPr>
      <w:r w:rsidRPr="00A65909">
        <w:rPr>
          <w:rFonts w:ascii="GHEA Grapalat" w:hAnsi="GHEA Grapalat"/>
          <w:lang w:val="hy-AM"/>
        </w:rPr>
        <w:t>Сотрудники исполнителя должны демонстрировать безупречную манеру поведения, иметь соответствующую униформу с названием исполнителя, опрятный и бритый внешний вид, визитную карточку с цветной фотографией 3*4 см и названием и фамилией организации.</w:t>
      </w:r>
    </w:p>
    <w:p w:rsidR="00A65909" w:rsidRPr="00A65909" w:rsidRDefault="00A65909" w:rsidP="00A65909">
      <w:pPr>
        <w:widowControl w:val="0"/>
        <w:spacing w:after="160" w:line="360" w:lineRule="auto"/>
        <w:jc w:val="both"/>
        <w:rPr>
          <w:rFonts w:ascii="GHEA Grapalat" w:hAnsi="GHEA Grapalat"/>
          <w:lang w:val="hy-AM"/>
        </w:rPr>
      </w:pPr>
    </w:p>
    <w:p w:rsidR="00A65909" w:rsidRPr="00A65909" w:rsidRDefault="00A65909" w:rsidP="00A65909">
      <w:pPr>
        <w:widowControl w:val="0"/>
        <w:spacing w:after="160" w:line="360" w:lineRule="auto"/>
        <w:jc w:val="both"/>
        <w:rPr>
          <w:rFonts w:ascii="GHEA Grapalat" w:hAnsi="GHEA Grapalat"/>
          <w:lang w:val="hy-AM"/>
        </w:rPr>
      </w:pPr>
      <w:r w:rsidRPr="00A65909">
        <w:rPr>
          <w:rFonts w:ascii="GHEA Grapalat" w:hAnsi="GHEA Grapalat"/>
          <w:lang w:val="hy-AM"/>
        </w:rPr>
        <w:lastRenderedPageBreak/>
        <w:t>Помимо четырех основных баз, в дневное время на объекте должны находиться мобильные сотрудники (места их нахождения являются временными и могут быть изменены Заказчиком, радиус действия каждого мобильного сотрудника ограничен 50 м), а также:</w:t>
      </w:r>
    </w:p>
    <w:p w:rsidR="00A65909" w:rsidRPr="00A65909" w:rsidRDefault="00A65909" w:rsidP="00A65909">
      <w:pPr>
        <w:widowControl w:val="0"/>
        <w:spacing w:after="160" w:line="360" w:lineRule="auto"/>
        <w:jc w:val="both"/>
        <w:rPr>
          <w:rFonts w:ascii="GHEA Grapalat" w:hAnsi="GHEA Grapalat"/>
          <w:lang w:val="hy-AM"/>
        </w:rPr>
      </w:pPr>
      <w:r w:rsidRPr="00A65909">
        <w:rPr>
          <w:rFonts w:ascii="GHEA Grapalat" w:hAnsi="GHEA Grapalat"/>
          <w:lang w:val="hy-AM"/>
        </w:rPr>
        <w:t>— В праздничные и памятные дни, а также в особых случаях, но не более 10 раз в год, еще 5 человек, рабочее время: 11:00-21:00.</w:t>
      </w:r>
    </w:p>
    <w:p w:rsidR="00A65909" w:rsidRPr="00A65909" w:rsidRDefault="00A65909" w:rsidP="00A65909">
      <w:pPr>
        <w:widowControl w:val="0"/>
        <w:spacing w:after="160" w:line="360" w:lineRule="auto"/>
        <w:jc w:val="both"/>
        <w:rPr>
          <w:rFonts w:ascii="GHEA Grapalat" w:hAnsi="GHEA Grapalat"/>
          <w:lang w:val="hy-AM"/>
        </w:rPr>
      </w:pPr>
      <w:r w:rsidRPr="00A65909">
        <w:rPr>
          <w:rFonts w:ascii="GHEA Grapalat" w:hAnsi="GHEA Grapalat"/>
          <w:lang w:val="hy-AM"/>
        </w:rPr>
        <w:t>Подрядчик должен иметь группу быстрого реагирования, и при получении сигнала тревоги должен быть обеспечен выезд группы быстрого реагирования на указанную территорию.</w:t>
      </w:r>
    </w:p>
    <w:p w:rsidR="00A65909" w:rsidRPr="00A65909" w:rsidRDefault="00A65909" w:rsidP="00A65909">
      <w:pPr>
        <w:widowControl w:val="0"/>
        <w:spacing w:after="160" w:line="360" w:lineRule="auto"/>
        <w:jc w:val="both"/>
        <w:rPr>
          <w:rFonts w:ascii="GHEA Grapalat" w:hAnsi="GHEA Grapalat"/>
          <w:lang w:val="hy-AM"/>
        </w:rPr>
      </w:pPr>
      <w:r w:rsidRPr="00A65909">
        <w:rPr>
          <w:rFonts w:ascii="GHEA Grapalat" w:hAnsi="GHEA Grapalat"/>
          <w:lang w:val="hy-AM"/>
        </w:rPr>
        <w:t>Охранники должны обладать соответствующей квалификацией для осуществления охранной деятельности в соответствии с законодательством Республики Армения и быть обеспечены необходимыми средствами для оказания услуг.</w:t>
      </w:r>
    </w:p>
    <w:p w:rsidR="00A65909" w:rsidRPr="00A65909" w:rsidRDefault="00A65909" w:rsidP="00A65909">
      <w:pPr>
        <w:widowControl w:val="0"/>
        <w:spacing w:after="160" w:line="360" w:lineRule="auto"/>
        <w:jc w:val="both"/>
        <w:rPr>
          <w:rFonts w:ascii="GHEA Grapalat" w:hAnsi="GHEA Grapalat"/>
          <w:lang w:val="hy-AM"/>
        </w:rPr>
      </w:pPr>
      <w:r w:rsidRPr="00A65909">
        <w:rPr>
          <w:rFonts w:ascii="GHEA Grapalat" w:hAnsi="GHEA Grapalat"/>
          <w:lang w:val="hy-AM"/>
        </w:rPr>
        <w:t>Сотрудники службы должны иметь мощные электрошоковые устройства, а сотрудники ночной смены — мощные ручные осветительные приборы/прожекторы.</w:t>
      </w:r>
    </w:p>
    <w:p w:rsidR="00A65909" w:rsidRPr="00A65909" w:rsidRDefault="00A65909" w:rsidP="00A65909">
      <w:pPr>
        <w:widowControl w:val="0"/>
        <w:spacing w:after="160" w:line="360" w:lineRule="auto"/>
        <w:jc w:val="both"/>
        <w:rPr>
          <w:rFonts w:ascii="GHEA Grapalat" w:hAnsi="GHEA Grapalat"/>
          <w:lang w:val="hy-AM"/>
        </w:rPr>
      </w:pPr>
      <w:r w:rsidRPr="00A65909">
        <w:rPr>
          <w:rFonts w:ascii="GHEA Grapalat" w:hAnsi="GHEA Grapalat"/>
          <w:lang w:val="hy-AM"/>
        </w:rPr>
        <w:t>Заказчик может установить на базах, прикрепленных к сотрудникам, оказывающим услуги, устройства видеонаблюдения и мониторы видеонаблюдения для осуществления дополнительного визуального контроля со стороны сотрудников.</w:t>
      </w:r>
    </w:p>
    <w:p w:rsidR="00A65909" w:rsidRPr="00A65909" w:rsidRDefault="00A65909" w:rsidP="00A65909">
      <w:pPr>
        <w:widowControl w:val="0"/>
        <w:spacing w:after="160" w:line="360" w:lineRule="auto"/>
        <w:jc w:val="both"/>
        <w:rPr>
          <w:rFonts w:ascii="GHEA Grapalat" w:hAnsi="GHEA Grapalat"/>
          <w:lang w:val="hy-AM"/>
        </w:rPr>
      </w:pPr>
    </w:p>
    <w:p w:rsidR="00A65909" w:rsidRPr="00A65909" w:rsidRDefault="00A65909" w:rsidP="00A65909">
      <w:pPr>
        <w:widowControl w:val="0"/>
        <w:spacing w:after="160" w:line="360" w:lineRule="auto"/>
        <w:jc w:val="both"/>
        <w:rPr>
          <w:rFonts w:ascii="GHEA Grapalat" w:hAnsi="GHEA Grapalat"/>
          <w:lang w:val="hy-AM"/>
        </w:rPr>
      </w:pPr>
      <w:r w:rsidRPr="00A65909">
        <w:rPr>
          <w:rFonts w:ascii="GHEA Grapalat" w:hAnsi="GHEA Grapalat"/>
          <w:lang w:val="hy-AM"/>
        </w:rPr>
        <w:t>В случае необходимости дополнительной координации работы поставщика услуг, лицо, ответственное за техническую и пожарную безопасность территории, будет осуществлять надзор и сотрудничество с сотрудниками поставщика услуг.</w:t>
      </w:r>
    </w:p>
    <w:p w:rsidR="003B2F27" w:rsidRPr="004320FF" w:rsidRDefault="00A65909" w:rsidP="00A65909">
      <w:pPr>
        <w:widowControl w:val="0"/>
        <w:spacing w:after="160" w:line="360" w:lineRule="auto"/>
        <w:jc w:val="both"/>
        <w:rPr>
          <w:rFonts w:ascii="GHEA Grapalat" w:hAnsi="GHEA Grapalat"/>
          <w:lang w:val="hy-AM"/>
        </w:rPr>
      </w:pPr>
      <w:r w:rsidRPr="00A65909">
        <w:rPr>
          <w:rFonts w:ascii="GHEA Grapalat" w:hAnsi="GHEA Grapalat"/>
          <w:lang w:val="hy-AM"/>
        </w:rPr>
        <w:t>Услуга должна оказываться в городе Ереване, РА, на 2 контрольно-пропускных пунктах в музее-историческом заповеднике Эребуни, одном контрольно-пропускном пункте на археологическом участке Шенгавит и одном контрольно-пропускном пункте на археологическом участке Карми Блур.</w:t>
      </w: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A65909">
            <w:pPr>
              <w:widowControl w:val="0"/>
              <w:spacing w:after="160" w:line="360" w:lineRule="auto"/>
              <w:jc w:val="both"/>
              <w:rPr>
                <w:rFonts w:ascii="GHEA Grapalat" w:hAnsi="GHEA Grapalat" w:cs="Sylfaen"/>
                <w:b/>
                <w:bCs/>
              </w:rPr>
            </w:pPr>
            <w:r w:rsidRPr="00AD29CE">
              <w:rPr>
                <w:rFonts w:ascii="GHEA Grapalat" w:hAnsi="GHEA Grapalat"/>
                <w:b/>
              </w:rPr>
              <w:lastRenderedPageBreak/>
              <w:t>ЗАКАЗЧИК</w:t>
            </w:r>
          </w:p>
          <w:p w:rsidR="003B2F27" w:rsidRPr="00E40AC8" w:rsidRDefault="003B2F27" w:rsidP="00A65909">
            <w:pPr>
              <w:widowControl w:val="0"/>
              <w:jc w:val="both"/>
              <w:rPr>
                <w:rFonts w:ascii="GHEA Grapalat" w:hAnsi="GHEA Grapalat"/>
                <w:lang w:val="en-US"/>
              </w:rPr>
            </w:pPr>
            <w:r>
              <w:rPr>
                <w:rFonts w:ascii="GHEA Grapalat" w:hAnsi="GHEA Grapalat"/>
                <w:lang w:val="en-US"/>
              </w:rPr>
              <w:t>___________________________</w:t>
            </w:r>
          </w:p>
          <w:p w:rsidR="003B2F27" w:rsidRPr="00E40AC8" w:rsidRDefault="003B2F27" w:rsidP="00A65909">
            <w:pPr>
              <w:widowControl w:val="0"/>
              <w:spacing w:after="160" w:line="360" w:lineRule="auto"/>
              <w:jc w:val="both"/>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A65909">
            <w:pPr>
              <w:widowControl w:val="0"/>
              <w:spacing w:after="160" w:line="360" w:lineRule="auto"/>
              <w:jc w:val="both"/>
              <w:rPr>
                <w:rFonts w:ascii="GHEA Grapalat" w:hAnsi="GHEA Grapalat"/>
              </w:rPr>
            </w:pPr>
            <w:r w:rsidRPr="00AD29CE">
              <w:rPr>
                <w:rFonts w:ascii="GHEA Grapalat" w:hAnsi="GHEA Grapalat"/>
              </w:rPr>
              <w:t>М. П.</w:t>
            </w:r>
          </w:p>
        </w:tc>
        <w:tc>
          <w:tcPr>
            <w:tcW w:w="760" w:type="dxa"/>
          </w:tcPr>
          <w:p w:rsidR="003B2F27" w:rsidRPr="00AD29CE" w:rsidRDefault="003B2F27" w:rsidP="00A65909">
            <w:pPr>
              <w:widowControl w:val="0"/>
              <w:spacing w:after="160" w:line="360" w:lineRule="auto"/>
              <w:jc w:val="both"/>
              <w:rPr>
                <w:rFonts w:ascii="GHEA Grapalat" w:hAnsi="GHEA Grapalat"/>
              </w:rPr>
            </w:pPr>
          </w:p>
        </w:tc>
        <w:tc>
          <w:tcPr>
            <w:tcW w:w="4343" w:type="dxa"/>
          </w:tcPr>
          <w:p w:rsidR="003B2F27" w:rsidRPr="00AD29CE" w:rsidRDefault="003B2F27" w:rsidP="00A65909">
            <w:pPr>
              <w:widowControl w:val="0"/>
              <w:spacing w:after="160" w:line="360" w:lineRule="auto"/>
              <w:jc w:val="both"/>
              <w:rPr>
                <w:rFonts w:ascii="GHEA Grapalat" w:hAnsi="GHEA Grapalat" w:cs="Sylfaen"/>
                <w:b/>
                <w:bCs/>
              </w:rPr>
            </w:pPr>
            <w:r w:rsidRPr="00AD29CE">
              <w:rPr>
                <w:rFonts w:ascii="GHEA Grapalat" w:hAnsi="GHEA Grapalat"/>
                <w:b/>
              </w:rPr>
              <w:t>ИСПОЛНИТЕЛЬ</w:t>
            </w:r>
          </w:p>
          <w:p w:rsidR="003B2F27" w:rsidRPr="00E40AC8" w:rsidRDefault="003B2F27" w:rsidP="00A65909">
            <w:pPr>
              <w:widowControl w:val="0"/>
              <w:jc w:val="both"/>
              <w:rPr>
                <w:rFonts w:ascii="GHEA Grapalat" w:hAnsi="GHEA Grapalat"/>
                <w:lang w:val="en-US"/>
              </w:rPr>
            </w:pPr>
            <w:r>
              <w:rPr>
                <w:rFonts w:ascii="GHEA Grapalat" w:hAnsi="GHEA Grapalat"/>
                <w:lang w:val="en-US"/>
              </w:rPr>
              <w:t>__________________________</w:t>
            </w:r>
          </w:p>
          <w:p w:rsidR="003B2F27" w:rsidRPr="00E40AC8" w:rsidRDefault="003B2F27" w:rsidP="00A65909">
            <w:pPr>
              <w:widowControl w:val="0"/>
              <w:spacing w:after="160" w:line="360" w:lineRule="auto"/>
              <w:jc w:val="both"/>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A65909">
            <w:pPr>
              <w:widowControl w:val="0"/>
              <w:spacing w:after="160" w:line="360" w:lineRule="auto"/>
              <w:jc w:val="both"/>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tblPr>
      <w:tblGrid>
        <w:gridCol w:w="4431"/>
        <w:gridCol w:w="4855"/>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Default="008D352C"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Pr="00A33C34" w:rsidRDefault="00CE3DEB" w:rsidP="00CE3DEB">
      <w:pPr>
        <w:widowControl w:val="0"/>
        <w:jc w:val="right"/>
        <w:rPr>
          <w:rFonts w:ascii="GHEA Grapalat" w:hAnsi="GHEA Grapalat" w:cs="Sylfaen"/>
          <w:i/>
        </w:rPr>
      </w:pPr>
      <w:r w:rsidRPr="00A33C34">
        <w:rPr>
          <w:rFonts w:ascii="GHEA Grapalat" w:hAnsi="GHEA Grapalat"/>
          <w:i/>
        </w:rPr>
        <w:t>Приложение № 4</w:t>
      </w:r>
    </w:p>
    <w:p w:rsidR="00CE3DEB" w:rsidRPr="00A33C34" w:rsidRDefault="00CE3DEB" w:rsidP="00CE3DEB">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rsidR="00CE3DEB" w:rsidRPr="00A33C34" w:rsidRDefault="00CE3DEB" w:rsidP="00CE3DEB">
      <w:pPr>
        <w:jc w:val="center"/>
        <w:rPr>
          <w:rFonts w:ascii="GHEA Grapalat" w:hAnsi="GHEA Grapalat" w:cs="GHEA Grapalat"/>
        </w:rPr>
      </w:pPr>
    </w:p>
    <w:p w:rsidR="00CE3DEB" w:rsidRPr="00A33C34" w:rsidRDefault="00CE3DEB" w:rsidP="00CE3DEB">
      <w:pPr>
        <w:jc w:val="center"/>
        <w:rPr>
          <w:rFonts w:ascii="GHEA Grapalat" w:hAnsi="GHEA Grapalat" w:cs="GHEA Grapalat"/>
        </w:rPr>
      </w:pPr>
      <w:r w:rsidRPr="00A33C34">
        <w:rPr>
          <w:rFonts w:ascii="GHEA Grapalat" w:hAnsi="GHEA Grapalat" w:cs="GHEA Grapalat"/>
        </w:rPr>
        <w:t>УВЕДОМЛЕНИЕ</w:t>
      </w:r>
    </w:p>
    <w:p w:rsidR="00CE3DEB" w:rsidRPr="00A33C34" w:rsidRDefault="00CE3DEB" w:rsidP="00CE3DEB">
      <w:pPr>
        <w:jc w:val="center"/>
        <w:rPr>
          <w:rFonts w:ascii="GHEA Grapalat" w:hAnsi="GHEA Grapalat" w:cs="GHEA Grapalat"/>
          <w:lang w:val="hy-AM"/>
        </w:rPr>
      </w:pPr>
    </w:p>
    <w:p w:rsidR="00CE3DEB" w:rsidRPr="00A33C34" w:rsidRDefault="00CE3DEB" w:rsidP="00CE3DEB">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rsidR="00CE3DEB" w:rsidRPr="00A33C34" w:rsidRDefault="00CE3DEB" w:rsidP="00CE3DEB">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финансового агента</w:t>
      </w:r>
    </w:p>
    <w:p w:rsidR="00CE3DEB" w:rsidRPr="00A33C34" w:rsidRDefault="00CE3DEB" w:rsidP="00CE3DEB">
      <w:pPr>
        <w:rPr>
          <w:rFonts w:ascii="GHEA Grapalat" w:hAnsi="GHEA Grapalat"/>
          <w:vertAlign w:val="superscript"/>
          <w:lang w:val="es-ES"/>
        </w:rPr>
      </w:pPr>
    </w:p>
    <w:p w:rsidR="00CE3DEB" w:rsidRPr="00A33C34" w:rsidRDefault="00CE3DEB" w:rsidP="00CE3DEB">
      <w:pPr>
        <w:pStyle w:val="ListParagraph"/>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rsidR="00CE3DEB" w:rsidRPr="00A33C34" w:rsidRDefault="00CE3DEB" w:rsidP="00CE3DEB">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CE3DEB" w:rsidRPr="00A33C34" w:rsidRDefault="00CE3DEB" w:rsidP="00CE3DEB">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rsidR="00CE3DEB" w:rsidRPr="00A33C34" w:rsidRDefault="00CE3DEB" w:rsidP="00CE3DEB">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CE3DEB" w:rsidRPr="00A33C34" w:rsidRDefault="00CE3DEB" w:rsidP="00CE3DEB">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rsidR="00CE3DEB" w:rsidRPr="00A33C34" w:rsidRDefault="00CE3DEB" w:rsidP="00CE3DEB">
      <w:pPr>
        <w:rPr>
          <w:rFonts w:ascii="GHEA Grapalat" w:hAnsi="GHEA Grapalat" w:cs="Sylfaen"/>
          <w:sz w:val="20"/>
          <w:szCs w:val="20"/>
          <w:lang w:val="es-ES"/>
        </w:rPr>
      </w:pPr>
    </w:p>
    <w:p w:rsidR="00CE3DEB" w:rsidRPr="00A33C34" w:rsidRDefault="00CE3DEB" w:rsidP="00CE3DEB">
      <w:pPr>
        <w:pStyle w:val="ListParagraph"/>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w:t>
      </w:r>
    </w:p>
    <w:p w:rsidR="00CE3DEB" w:rsidRPr="00A33C34" w:rsidRDefault="00CE3DEB" w:rsidP="00CE3DEB">
      <w:pPr>
        <w:jc w:val="center"/>
        <w:rPr>
          <w:rFonts w:ascii="GHEA Grapalat" w:hAnsi="GHEA Grapalat" w:cs="GHEA Grapalat"/>
          <w:lang w:val="es-ES"/>
        </w:rPr>
      </w:pPr>
    </w:p>
    <w:p w:rsidR="00CE3DEB" w:rsidRPr="00A33C34" w:rsidRDefault="00CE3DEB" w:rsidP="00CE3DEB">
      <w:pPr>
        <w:ind w:firstLine="709"/>
        <w:rPr>
          <w:lang w:val="es-ES"/>
        </w:rPr>
      </w:pPr>
    </w:p>
    <w:p w:rsidR="00CE3DEB" w:rsidRPr="00A33C34" w:rsidRDefault="00CE3DEB" w:rsidP="00CE3DEB">
      <w:pPr>
        <w:ind w:firstLine="709"/>
        <w:rPr>
          <w:lang w:val="es-ES"/>
        </w:rPr>
      </w:pPr>
    </w:p>
    <w:p w:rsidR="00CE3DEB" w:rsidRPr="00A33C34" w:rsidRDefault="00CE3DEB" w:rsidP="00CE3DEB">
      <w:pPr>
        <w:ind w:firstLine="709"/>
        <w:rPr>
          <w:lang w:val="es-ES"/>
        </w:rPr>
      </w:pPr>
    </w:p>
    <w:p w:rsidR="00CE3DEB" w:rsidRPr="00A33C34" w:rsidRDefault="00CE3DEB" w:rsidP="00CE3DEB">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rsidR="00CE3DEB" w:rsidRPr="00A33C34" w:rsidRDefault="00CE3DEB" w:rsidP="00CE3DEB">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rsidR="00CE3DEB" w:rsidRPr="00A33C34" w:rsidRDefault="00CE3DEB" w:rsidP="00CE3DEB">
      <w:pPr>
        <w:jc w:val="right"/>
        <w:rPr>
          <w:rFonts w:ascii="GHEA Grapalat" w:hAnsi="GHEA Grapalat"/>
          <w:sz w:val="20"/>
          <w:lang w:val="hy-AM"/>
        </w:rPr>
      </w:pPr>
      <w:r w:rsidRPr="00A33C34">
        <w:rPr>
          <w:rFonts w:ascii="GHEA Grapalat" w:hAnsi="GHEA Grapalat"/>
          <w:sz w:val="20"/>
          <w:lang w:val="hy-AM"/>
        </w:rPr>
        <w:t xml:space="preserve">    </w:t>
      </w:r>
    </w:p>
    <w:p w:rsidR="00CE3DEB" w:rsidRPr="00A33C34" w:rsidRDefault="00CE3DEB" w:rsidP="00CE3DEB">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rsidR="00CE3DEB" w:rsidRPr="00A33C34" w:rsidRDefault="00CE3DEB" w:rsidP="00CE3DEB">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rsidR="00CE3DEB" w:rsidRPr="00A33C34" w:rsidRDefault="00CE3DEB" w:rsidP="00CE3DEB">
      <w:pPr>
        <w:jc w:val="center"/>
        <w:rPr>
          <w:rFonts w:ascii="GHEA Grapalat" w:hAnsi="GHEA Grapalat" w:cs="Sylfaen"/>
          <w:sz w:val="16"/>
          <w:szCs w:val="16"/>
          <w:lang w:val="es-ES"/>
        </w:rPr>
      </w:pPr>
    </w:p>
    <w:p w:rsidR="00CE3DEB" w:rsidRPr="00A33C34" w:rsidRDefault="00CE3DEB" w:rsidP="00CE3DEB">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rsidR="00CE3DEB" w:rsidRPr="003B2F27" w:rsidRDefault="00CE3DEB" w:rsidP="00B46D58">
      <w:pPr>
        <w:widowControl w:val="0"/>
        <w:spacing w:after="160"/>
        <w:ind w:left="-142" w:firstLine="142"/>
        <w:jc w:val="center"/>
        <w:rPr>
          <w:rFonts w:ascii="GHEA Grapalat" w:hAnsi="GHEA Grapalat"/>
          <w:i/>
          <w:lang w:val="en-US"/>
        </w:rPr>
      </w:pPr>
    </w:p>
    <w:sectPr w:rsidR="00CE3DEB" w:rsidRPr="003B2F27" w:rsidSect="003B2F27">
      <w:footerReference w:type="default" r:id="rId12"/>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3336" w:rsidRDefault="00D73336">
      <w:r>
        <w:separator/>
      </w:r>
    </w:p>
  </w:endnote>
  <w:endnote w:type="continuationSeparator" w:id="0">
    <w:p w:rsidR="00D73336" w:rsidRDefault="00D733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1950196"/>
      <w:docPartObj>
        <w:docPartGallery w:val="Page Numbers (Bottom of Page)"/>
        <w:docPartUnique/>
      </w:docPartObj>
    </w:sdtPr>
    <w:sdtEndPr>
      <w:rPr>
        <w:rFonts w:ascii="GHEA Grapalat" w:hAnsi="GHEA Grapalat"/>
        <w:sz w:val="24"/>
        <w:szCs w:val="24"/>
      </w:rPr>
    </w:sdtEndPr>
    <w:sdtContent>
      <w:p w:rsidR="005B788D" w:rsidRPr="00305BEC" w:rsidRDefault="00805107">
        <w:pPr>
          <w:pStyle w:val="Footer"/>
          <w:jc w:val="center"/>
          <w:rPr>
            <w:rFonts w:ascii="GHEA Grapalat" w:hAnsi="GHEA Grapalat"/>
            <w:sz w:val="24"/>
            <w:szCs w:val="24"/>
          </w:rPr>
        </w:pPr>
        <w:r w:rsidRPr="00305BEC">
          <w:rPr>
            <w:rFonts w:ascii="GHEA Grapalat" w:hAnsi="GHEA Grapalat"/>
            <w:sz w:val="24"/>
            <w:szCs w:val="24"/>
          </w:rPr>
          <w:fldChar w:fldCharType="begin"/>
        </w:r>
        <w:r w:rsidR="005B788D"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7B5A11">
          <w:rPr>
            <w:rFonts w:ascii="GHEA Grapalat" w:hAnsi="GHEA Grapalat"/>
            <w:noProof/>
            <w:sz w:val="24"/>
            <w:szCs w:val="24"/>
          </w:rPr>
          <w:t>1</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3336" w:rsidRDefault="00D73336">
      <w:r>
        <w:separator/>
      </w:r>
    </w:p>
  </w:footnote>
  <w:footnote w:type="continuationSeparator" w:id="0">
    <w:p w:rsidR="00D73336" w:rsidRDefault="00D73336">
      <w:r>
        <w:continuationSeparator/>
      </w:r>
    </w:p>
  </w:footnote>
  <w:footnote w:id="1">
    <w:p w:rsidR="005B788D" w:rsidRPr="00CC584E" w:rsidRDefault="005B788D"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CC584E">
        <w:rPr>
          <w:i/>
          <w:sz w:val="20"/>
          <w:szCs w:val="20"/>
        </w:rPr>
        <w:footnoteRef/>
      </w:r>
      <w:r w:rsidRPr="00CC584E">
        <w:rPr>
          <w:rFonts w:ascii="GHEA Grapalat" w:hAnsi="GHEA Grapalat"/>
          <w:i/>
          <w:sz w:val="20"/>
          <w:szCs w:val="20"/>
        </w:rPr>
        <w:t xml:space="preserve">   Настоящий пункт, а также 7-й раздел первой части приглашения  исключаются из приглашения, если :</w:t>
      </w:r>
    </w:p>
    <w:p w:rsidR="005B788D" w:rsidRPr="00CC584E" w:rsidRDefault="005B788D" w:rsidP="00541313">
      <w:pPr>
        <w:widowControl w:val="0"/>
        <w:ind w:firstLine="142"/>
        <w:jc w:val="both"/>
        <w:rPr>
          <w:rFonts w:ascii="GHEA Grapalat" w:hAnsi="GHEA Grapalat"/>
          <w:i/>
          <w:sz w:val="20"/>
          <w:szCs w:val="20"/>
        </w:rPr>
      </w:pPr>
      <w:r w:rsidRPr="00CC584E">
        <w:rPr>
          <w:rFonts w:ascii="GHEA Grapalat" w:hAnsi="GHEA Grapalat"/>
          <w:i/>
          <w:sz w:val="20"/>
          <w:szCs w:val="20"/>
        </w:rPr>
        <w:t>- процедура закупки организована на основании</w:t>
      </w:r>
      <w:ins w:id="0" w:author="Vardan" w:date="2022-10-30T19:17:00Z">
        <w:r>
          <w:rPr>
            <w:rFonts w:ascii="GHEA Grapalat" w:hAnsi="GHEA Grapalat"/>
            <w:i/>
            <w:sz w:val="20"/>
            <w:szCs w:val="20"/>
          </w:rPr>
          <w:t xml:space="preserve"> </w:t>
        </w:r>
      </w:ins>
      <w:r>
        <w:rPr>
          <w:rFonts w:ascii="GHEA Grapalat" w:hAnsi="GHEA Grapalat"/>
          <w:i/>
          <w:sz w:val="20"/>
          <w:szCs w:val="20"/>
        </w:rPr>
        <w:t>1-ого пункта</w:t>
      </w:r>
      <w:r w:rsidRPr="00CC584E">
        <w:rPr>
          <w:rFonts w:ascii="GHEA Grapalat" w:hAnsi="GHEA Grapalat"/>
          <w:i/>
          <w:sz w:val="20"/>
          <w:szCs w:val="20"/>
        </w:rPr>
        <w:t xml:space="preserve"> части 6 статьи 15 Закона РА "О закупках</w:t>
      </w:r>
      <w:r w:rsidRPr="00717193">
        <w:rPr>
          <w:rFonts w:ascii="GHEA Grapalat" w:hAnsi="GHEA Grapalat"/>
          <w:i/>
          <w:sz w:val="20"/>
          <w:szCs w:val="20"/>
        </w:rPr>
        <w:t>"</w:t>
      </w:r>
      <w:r w:rsidRPr="00CC584E">
        <w:rPr>
          <w:rFonts w:ascii="GHEA Grapalat" w:hAnsi="GHEA Grapalat"/>
          <w:i/>
          <w:sz w:val="20"/>
          <w:szCs w:val="20"/>
        </w:rPr>
        <w:t xml:space="preserve">, </w:t>
      </w:r>
    </w:p>
    <w:p w:rsidR="005B788D" w:rsidRPr="00CC584E" w:rsidRDefault="005B788D" w:rsidP="00541313">
      <w:pPr>
        <w:widowControl w:val="0"/>
        <w:ind w:firstLine="142"/>
        <w:jc w:val="both"/>
        <w:rPr>
          <w:rFonts w:ascii="GHEA Grapalat" w:hAnsi="GHEA Grapalat"/>
          <w:i/>
          <w:sz w:val="20"/>
          <w:szCs w:val="20"/>
        </w:rPr>
      </w:pPr>
      <w:r w:rsidRPr="00CC584E">
        <w:rPr>
          <w:rFonts w:ascii="GHEA Grapalat" w:hAnsi="GHEA Grapalat"/>
          <w:i/>
          <w:sz w:val="20"/>
          <w:szCs w:val="20"/>
        </w:rPr>
        <w:t>-</w:t>
      </w:r>
      <w:r w:rsidRPr="00717193">
        <w:rPr>
          <w:rFonts w:ascii="GHEA Grapalat" w:hAnsi="GHEA Grapalat"/>
          <w:i/>
          <w:sz w:val="20"/>
          <w:szCs w:val="20"/>
        </w:rPr>
        <w:t xml:space="preserve">  запланированная (прогнозируемая) общая цена закупки </w:t>
      </w:r>
      <w:r w:rsidRPr="00CC584E">
        <w:rPr>
          <w:rFonts w:ascii="GHEA Grapalat" w:hAnsi="GHEA Grapalat"/>
          <w:i/>
          <w:sz w:val="20"/>
          <w:szCs w:val="20"/>
        </w:rPr>
        <w:t>услуги по заявке на закупку в рамках данной процедуры не превышает 25 млн. драмов РА</w:t>
      </w:r>
    </w:p>
    <w:p w:rsidR="005B788D" w:rsidRPr="00CC584E" w:rsidRDefault="005B788D" w:rsidP="00541313">
      <w:pPr>
        <w:widowControl w:val="0"/>
        <w:jc w:val="both"/>
        <w:rPr>
          <w:rFonts w:ascii="GHEA Grapalat" w:hAnsi="GHEA Grapalat"/>
          <w:i/>
          <w:sz w:val="20"/>
          <w:szCs w:val="20"/>
        </w:rPr>
      </w:pPr>
      <w:r w:rsidRPr="00CC584E">
        <w:rPr>
          <w:rFonts w:ascii="GHEA Grapalat" w:hAnsi="GHEA Grapalat"/>
          <w:i/>
          <w:sz w:val="20"/>
          <w:szCs w:val="20"/>
        </w:rPr>
        <w:t xml:space="preserve">  -</w:t>
      </w:r>
      <w:r w:rsidRPr="00717193">
        <w:rPr>
          <w:rFonts w:ascii="GHEA Grapalat" w:hAnsi="GHEA Grapalat"/>
          <w:i/>
          <w:sz w:val="20"/>
          <w:szCs w:val="20"/>
        </w:rPr>
        <w:t xml:space="preserve"> </w:t>
      </w:r>
      <w:r w:rsidRPr="00CC584E">
        <w:rPr>
          <w:rFonts w:ascii="GHEA Grapalat" w:hAnsi="GHEA Grapalat"/>
          <w:i/>
          <w:sz w:val="20"/>
          <w:szCs w:val="20"/>
        </w:rPr>
        <w:t>закупка осуществляется в форме закупки у одного лица, обусловленная безотлагательностью.</w:t>
      </w:r>
    </w:p>
    <w:p w:rsidR="005B788D" w:rsidRPr="00D3436F" w:rsidRDefault="005B788D" w:rsidP="00541313">
      <w:pPr>
        <w:widowControl w:val="0"/>
        <w:ind w:firstLine="142"/>
        <w:jc w:val="both"/>
        <w:rPr>
          <w:rFonts w:ascii="GHEA Grapalat" w:hAnsi="GHEA Grapalat"/>
          <w:i/>
          <w:sz w:val="20"/>
          <w:szCs w:val="20"/>
        </w:rPr>
      </w:pPr>
      <w:r w:rsidRPr="00CC584E">
        <w:rPr>
          <w:rFonts w:ascii="GHEA Grapalat" w:hAnsi="GHEA Grapalat"/>
          <w:i/>
          <w:sz w:val="20"/>
          <w:szCs w:val="20"/>
        </w:rPr>
        <w:t>При применении данного условия редактируются пункты и разделы приглашения, и  соответствующие к ним ссылки.</w:t>
      </w:r>
    </w:p>
    <w:p w:rsidR="005B788D" w:rsidRPr="008842CE" w:rsidRDefault="005B788D" w:rsidP="001831C4">
      <w:pPr>
        <w:pStyle w:val="FootnoteText"/>
        <w:widowControl w:val="0"/>
        <w:jc w:val="both"/>
        <w:rPr>
          <w:rFonts w:ascii="GHEA Grapalat" w:hAnsi="GHEA Grapalat"/>
          <w:lang w:val="af-ZA"/>
        </w:rPr>
      </w:pPr>
    </w:p>
    <w:p w:rsidR="005B788D" w:rsidRPr="008842CE" w:rsidRDefault="005B788D" w:rsidP="008842CE">
      <w:pPr>
        <w:pStyle w:val="FootnoteText"/>
        <w:widowControl w:val="0"/>
        <w:jc w:val="both"/>
        <w:rPr>
          <w:rFonts w:ascii="GHEA Grapalat" w:hAnsi="GHEA Grapalat"/>
          <w:lang w:val="af-ZA"/>
        </w:rPr>
      </w:pPr>
    </w:p>
  </w:footnote>
  <w:footnote w:id="2">
    <w:p w:rsidR="005B788D" w:rsidRPr="00617E69" w:rsidRDefault="005B788D"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rsidR="005B788D" w:rsidRPr="00CD6B60" w:rsidRDefault="005B788D"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5B788D" w:rsidRPr="001115E9" w:rsidRDefault="005B788D"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5B788D" w:rsidRPr="00CD6B60" w:rsidRDefault="005B788D"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3">
    <w:p w:rsidR="005B788D" w:rsidRDefault="005B788D"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5B788D" w:rsidRDefault="005B788D"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 </w:t>
      </w:r>
    </w:p>
    <w:p w:rsidR="005B788D" w:rsidRPr="009E2596" w:rsidRDefault="005B788D"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654F9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4">
    <w:p w:rsidR="005B788D" w:rsidRPr="00C24DBE" w:rsidRDefault="005B788D" w:rsidP="008D64EE">
      <w:pPr>
        <w:pStyle w:val="FootnoteText"/>
        <w:widowControl w:val="0"/>
        <w:jc w:val="both"/>
        <w:rPr>
          <w:rFonts w:ascii="GHEA Grapalat" w:hAnsi="GHEA Grapalat"/>
          <w:i/>
          <w:lang w:val="hy-AM"/>
        </w:rPr>
      </w:pPr>
      <w:r w:rsidRPr="005838BB">
        <w:rPr>
          <w:rFonts w:ascii="GHEA Grapalat" w:hAnsi="GHEA Grapalat"/>
          <w:i/>
          <w:vertAlign w:val="superscript"/>
          <w:lang w:val="hy-AM"/>
        </w:rPr>
        <w:t>6.1</w:t>
      </w:r>
      <w:r w:rsidRPr="005838BB">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838BB">
        <w:rPr>
          <w:rFonts w:ascii="GHEA Grapalat" w:hAnsi="GHEA Grapalat"/>
          <w:i/>
          <w:lang w:val="hy-AM"/>
        </w:rPr>
        <w:t>.</w:t>
      </w:r>
    </w:p>
    <w:p w:rsidR="005B788D" w:rsidRPr="005838BB" w:rsidRDefault="005B788D" w:rsidP="00AF1F59">
      <w:pPr>
        <w:pStyle w:val="FootnoteText"/>
        <w:jc w:val="both"/>
        <w:rPr>
          <w:rFonts w:asciiTheme="minorHAnsi" w:hAnsiTheme="minorHAnsi"/>
        </w:rPr>
      </w:pPr>
    </w:p>
    <w:p w:rsidR="005B788D" w:rsidRPr="00D3436F" w:rsidRDefault="005B788D" w:rsidP="00AF1F59">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5B788D" w:rsidRPr="000811C1" w:rsidRDefault="005B788D">
      <w:pPr>
        <w:pStyle w:val="FootnoteText"/>
        <w:rPr>
          <w:rFonts w:asciiTheme="minorHAnsi" w:hAnsiTheme="minorHAnsi"/>
        </w:rPr>
      </w:pPr>
    </w:p>
  </w:footnote>
  <w:footnote w:id="5">
    <w:p w:rsidR="005B788D" w:rsidRPr="00511966" w:rsidRDefault="005B788D" w:rsidP="00C67FAB">
      <w:pPr>
        <w:pStyle w:val="FootnoteText"/>
        <w:jc w:val="both"/>
        <w:rPr>
          <w:rFonts w:ascii="GHEA Grapalat" w:hAnsi="GHEA Grapalat"/>
          <w:i/>
        </w:rPr>
      </w:pPr>
      <w:r>
        <w:rPr>
          <w:rStyle w:val="FootnoteReference"/>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6">
    <w:p w:rsidR="005B788D" w:rsidRPr="00B15560" w:rsidRDefault="005B788D"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5B788D" w:rsidRPr="000811C1" w:rsidRDefault="005B788D" w:rsidP="0027573B">
      <w:pPr>
        <w:pStyle w:val="FootnoteText"/>
        <w:rPr>
          <w:rFonts w:ascii="Sylfaen" w:hAnsi="Sylfaen"/>
          <w:sz w:val="18"/>
          <w:szCs w:val="18"/>
        </w:rPr>
      </w:pPr>
    </w:p>
  </w:footnote>
  <w:footnote w:id="7">
    <w:p w:rsidR="005B788D" w:rsidRPr="00A31673" w:rsidRDefault="005B788D">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8">
    <w:p w:rsidR="005B788D" w:rsidRPr="00DE7706" w:rsidRDefault="005B788D">
      <w:pPr>
        <w:pStyle w:val="FootnoteText"/>
      </w:pPr>
      <w:r>
        <w:rPr>
          <w:rStyle w:val="FootnoteReference"/>
        </w:rPr>
        <w:t>15</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9">
    <w:p w:rsidR="005B788D" w:rsidRDefault="005B788D" w:rsidP="006B3E56">
      <w:pPr>
        <w:jc w:val="both"/>
      </w:pPr>
    </w:p>
    <w:p w:rsidR="005B788D" w:rsidRDefault="005B788D"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rsidR="005B788D" w:rsidRPr="00503980" w:rsidRDefault="005B788D"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rsidR="005B788D" w:rsidRPr="003905B4" w:rsidRDefault="005B788D"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rsidR="005B788D" w:rsidRPr="008D64EE" w:rsidRDefault="005B788D" w:rsidP="006B3E56">
      <w:pPr>
        <w:pStyle w:val="FootnoteText"/>
        <w:rPr>
          <w:rFonts w:asciiTheme="minorHAnsi" w:hAnsiTheme="minorHAnsi"/>
        </w:rPr>
      </w:pPr>
    </w:p>
  </w:footnote>
  <w:footnote w:id="10">
    <w:p w:rsidR="005B788D" w:rsidRPr="00D3436F" w:rsidRDefault="005B788D"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5B788D" w:rsidRPr="00D3436F" w:rsidRDefault="005B788D">
      <w:pPr>
        <w:pStyle w:val="FootnoteText"/>
        <w:rPr>
          <w:lang w:val="es-ES"/>
        </w:rPr>
      </w:pPr>
    </w:p>
  </w:footnote>
  <w:footnote w:id="11">
    <w:p w:rsidR="005B788D" w:rsidRPr="008842CE" w:rsidRDefault="005B788D" w:rsidP="003D2FE2">
      <w:pPr>
        <w:pStyle w:val="FootnoteText"/>
        <w:jc w:val="both"/>
      </w:pPr>
    </w:p>
  </w:footnote>
  <w:footnote w:id="12">
    <w:p w:rsidR="005B788D" w:rsidRPr="008842CE" w:rsidRDefault="005B788D" w:rsidP="000A214C">
      <w:pPr>
        <w:pStyle w:val="FootnoteText"/>
        <w:jc w:val="both"/>
      </w:pPr>
    </w:p>
  </w:footnote>
  <w:footnote w:id="13">
    <w:p w:rsidR="005B788D" w:rsidRPr="006F5F33" w:rsidRDefault="005B788D"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4">
    <w:p w:rsidR="005B788D" w:rsidRPr="006F5F33" w:rsidRDefault="005B788D" w:rsidP="003B2F27">
      <w:pPr>
        <w:pStyle w:val="FootnoteText"/>
        <w:jc w:val="both"/>
        <w:rPr>
          <w:rFonts w:ascii="GHEA Grapalat" w:hAnsi="GHEA Grapalat"/>
        </w:rPr>
      </w:pPr>
      <w:r>
        <w:rPr>
          <w:rStyle w:val="FootnoteReference"/>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5">
    <w:p w:rsidR="005B788D" w:rsidRPr="006F5F33" w:rsidRDefault="005B788D"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6">
    <w:p w:rsidR="005B788D" w:rsidRPr="006F5F33" w:rsidRDefault="005B788D"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7">
    <w:p w:rsidR="005B788D" w:rsidRPr="00E40AC8" w:rsidRDefault="005B788D" w:rsidP="003B2F27">
      <w:pPr>
        <w:pStyle w:val="FootnoteText"/>
        <w:jc w:val="both"/>
      </w:pPr>
      <w:r>
        <w:rPr>
          <w:rStyle w:val="FootnoteReference"/>
        </w:rPr>
        <w:t>*</w:t>
      </w:r>
      <w:r w:rsidRPr="006E181F">
        <w:rPr>
          <w:rFonts w:ascii="GHEA Grapalat" w:eastAsiaTheme="minorEastAsia" w:hAnsi="GHEA Grapalat" w:cstheme="minorBidi"/>
          <w:i/>
          <w:sz w:val="22"/>
          <w:szCs w:val="22"/>
          <w:lang w:eastAsia="en-US"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941F04">
        <w:rPr>
          <w:rFonts w:ascii="GHEA Grapalat" w:eastAsiaTheme="minorEastAsia" w:hAnsi="GHEA Grapalat" w:cstheme="minorBidi"/>
          <w:i/>
          <w:sz w:val="22"/>
          <w:szCs w:val="22"/>
          <w:lang w:eastAsia="en-US" w:bidi="ar-SA"/>
        </w:rPr>
        <w:t>.</w:t>
      </w:r>
      <w:r w:rsidRPr="00AD29CE">
        <w:rPr>
          <w:rFonts w:ascii="GHEA Grapalat" w:hAnsi="GHEA Grapalat"/>
          <w:i/>
        </w:rPr>
        <w:t>.</w:t>
      </w:r>
    </w:p>
  </w:footnote>
  <w:footnote w:id="18">
    <w:p w:rsidR="005B788D" w:rsidRPr="00E40AC8" w:rsidRDefault="005B788D" w:rsidP="003B2F27">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предусмотрения финансовых средств.</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4"/>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3"/>
  </w:num>
  <w:num w:numId="17">
    <w:abstractNumId w:val="6"/>
  </w:num>
  <w:num w:numId="18">
    <w:abstractNumId w:val="1"/>
  </w:num>
  <w:num w:numId="19">
    <w:abstractNumId w:val="15"/>
  </w:num>
  <w:num w:numId="20">
    <w:abstractNumId w:val="15"/>
  </w:num>
  <w:num w:numId="21">
    <w:abstractNumId w:val="17"/>
  </w:num>
  <w:num w:numId="22">
    <w:abstractNumId w:val="21"/>
  </w:num>
  <w:num w:numId="23">
    <w:abstractNumId w:val="7"/>
  </w:num>
  <w:num w:numId="24">
    <w:abstractNumId w:val="17"/>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8"/>
  </w:num>
  <w:num w:numId="34">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hideSpellingErrors/>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0CD9"/>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2B81"/>
    <w:rsid w:val="000E308B"/>
    <w:rsid w:val="000E32F5"/>
    <w:rsid w:val="000E3D1E"/>
    <w:rsid w:val="000E3F9A"/>
    <w:rsid w:val="000E4039"/>
    <w:rsid w:val="000E426E"/>
    <w:rsid w:val="000E4C35"/>
    <w:rsid w:val="000E5A91"/>
    <w:rsid w:val="000E5C19"/>
    <w:rsid w:val="000E5F83"/>
    <w:rsid w:val="000E624C"/>
    <w:rsid w:val="000E7612"/>
    <w:rsid w:val="000E79BD"/>
    <w:rsid w:val="000F018C"/>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0F7EC6"/>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2E6"/>
    <w:rsid w:val="00180373"/>
    <w:rsid w:val="00180B4B"/>
    <w:rsid w:val="00180CD3"/>
    <w:rsid w:val="00180D64"/>
    <w:rsid w:val="00180EB9"/>
    <w:rsid w:val="00180EE9"/>
    <w:rsid w:val="00181C60"/>
    <w:rsid w:val="00181F0F"/>
    <w:rsid w:val="00181F75"/>
    <w:rsid w:val="00183004"/>
    <w:rsid w:val="0018301A"/>
    <w:rsid w:val="001831C4"/>
    <w:rsid w:val="001836D7"/>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354"/>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C6E"/>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58"/>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2C7"/>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51"/>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5BE"/>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57B3"/>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2CA"/>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2B73"/>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2BE7"/>
    <w:rsid w:val="00303732"/>
    <w:rsid w:val="003041A8"/>
    <w:rsid w:val="003041ED"/>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5E6"/>
    <w:rsid w:val="003169A4"/>
    <w:rsid w:val="00317BD2"/>
    <w:rsid w:val="0032047E"/>
    <w:rsid w:val="0032071C"/>
    <w:rsid w:val="00320F63"/>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0AE"/>
    <w:rsid w:val="003529EA"/>
    <w:rsid w:val="00352DB8"/>
    <w:rsid w:val="003543E4"/>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0C67"/>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387"/>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9C2"/>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6D9"/>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459"/>
    <w:rsid w:val="00431998"/>
    <w:rsid w:val="00432096"/>
    <w:rsid w:val="004320F2"/>
    <w:rsid w:val="004320FF"/>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6E29"/>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73"/>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29"/>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0D3"/>
    <w:rsid w:val="005953F4"/>
    <w:rsid w:val="00596025"/>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14"/>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B788D"/>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7C5"/>
    <w:rsid w:val="005F2A62"/>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07FB0"/>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97C"/>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1939"/>
    <w:rsid w:val="006324AB"/>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4751C"/>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3926"/>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5F"/>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3D2B"/>
    <w:rsid w:val="006953B6"/>
    <w:rsid w:val="00695EA5"/>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1A6"/>
    <w:rsid w:val="006E47D6"/>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9C9"/>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5A03"/>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446"/>
    <w:rsid w:val="007A4BB9"/>
    <w:rsid w:val="007A56E7"/>
    <w:rsid w:val="007A59D6"/>
    <w:rsid w:val="007A5F50"/>
    <w:rsid w:val="007A6841"/>
    <w:rsid w:val="007A7DEB"/>
    <w:rsid w:val="007B00E3"/>
    <w:rsid w:val="007B0562"/>
    <w:rsid w:val="007B181B"/>
    <w:rsid w:val="007B188A"/>
    <w:rsid w:val="007B207A"/>
    <w:rsid w:val="007B36E4"/>
    <w:rsid w:val="007B3EB9"/>
    <w:rsid w:val="007B3F5F"/>
    <w:rsid w:val="007B5A11"/>
    <w:rsid w:val="007B6811"/>
    <w:rsid w:val="007C0683"/>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4B75"/>
    <w:rsid w:val="007E5696"/>
    <w:rsid w:val="007E6543"/>
    <w:rsid w:val="007E6804"/>
    <w:rsid w:val="007E6A7A"/>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107"/>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6F37"/>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0EAE"/>
    <w:rsid w:val="008617BA"/>
    <w:rsid w:val="00861BEB"/>
    <w:rsid w:val="00861EC8"/>
    <w:rsid w:val="00862230"/>
    <w:rsid w:val="008626E5"/>
    <w:rsid w:val="008628CD"/>
    <w:rsid w:val="00863197"/>
    <w:rsid w:val="00863E4D"/>
    <w:rsid w:val="00864147"/>
    <w:rsid w:val="008641AA"/>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5AE5"/>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3B8"/>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0762"/>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67E06"/>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7782C"/>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5BE"/>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357C"/>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43E"/>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6851"/>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093"/>
    <w:rsid w:val="00A572D8"/>
    <w:rsid w:val="00A60D60"/>
    <w:rsid w:val="00A60FE7"/>
    <w:rsid w:val="00A61746"/>
    <w:rsid w:val="00A619F2"/>
    <w:rsid w:val="00A61B9A"/>
    <w:rsid w:val="00A62933"/>
    <w:rsid w:val="00A63445"/>
    <w:rsid w:val="00A63D83"/>
    <w:rsid w:val="00A63EB8"/>
    <w:rsid w:val="00A64339"/>
    <w:rsid w:val="00A65307"/>
    <w:rsid w:val="00A65909"/>
    <w:rsid w:val="00A65C38"/>
    <w:rsid w:val="00A6609C"/>
    <w:rsid w:val="00A660E4"/>
    <w:rsid w:val="00A66431"/>
    <w:rsid w:val="00A6756D"/>
    <w:rsid w:val="00A677CD"/>
    <w:rsid w:val="00A67EAC"/>
    <w:rsid w:val="00A70355"/>
    <w:rsid w:val="00A70A2B"/>
    <w:rsid w:val="00A7178B"/>
    <w:rsid w:val="00A71BBC"/>
    <w:rsid w:val="00A731B5"/>
    <w:rsid w:val="00A738F6"/>
    <w:rsid w:val="00A74022"/>
    <w:rsid w:val="00A74478"/>
    <w:rsid w:val="00A747D4"/>
    <w:rsid w:val="00A74B2F"/>
    <w:rsid w:val="00A74CC7"/>
    <w:rsid w:val="00A74D0E"/>
    <w:rsid w:val="00A75242"/>
    <w:rsid w:val="00A75726"/>
    <w:rsid w:val="00A76200"/>
    <w:rsid w:val="00A76C15"/>
    <w:rsid w:val="00A779D8"/>
    <w:rsid w:val="00A804F2"/>
    <w:rsid w:val="00A8081F"/>
    <w:rsid w:val="00A8134C"/>
    <w:rsid w:val="00A81620"/>
    <w:rsid w:val="00A81DD5"/>
    <w:rsid w:val="00A8328A"/>
    <w:rsid w:val="00A83E00"/>
    <w:rsid w:val="00A85618"/>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5A0"/>
    <w:rsid w:val="00AB16AE"/>
    <w:rsid w:val="00AB1D72"/>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692"/>
    <w:rsid w:val="00AC082E"/>
    <w:rsid w:val="00AC0B86"/>
    <w:rsid w:val="00AC2409"/>
    <w:rsid w:val="00AC2CFA"/>
    <w:rsid w:val="00AC30D5"/>
    <w:rsid w:val="00AC3F2F"/>
    <w:rsid w:val="00AC4EAF"/>
    <w:rsid w:val="00AC5807"/>
    <w:rsid w:val="00AC6523"/>
    <w:rsid w:val="00AC6726"/>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4772"/>
    <w:rsid w:val="00AE52DD"/>
    <w:rsid w:val="00AE55B6"/>
    <w:rsid w:val="00AE56B3"/>
    <w:rsid w:val="00AE679C"/>
    <w:rsid w:val="00AE70BE"/>
    <w:rsid w:val="00AE73A7"/>
    <w:rsid w:val="00AF0000"/>
    <w:rsid w:val="00AF023B"/>
    <w:rsid w:val="00AF0ED7"/>
    <w:rsid w:val="00AF101C"/>
    <w:rsid w:val="00AF1563"/>
    <w:rsid w:val="00AF1673"/>
    <w:rsid w:val="00AF1C77"/>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2BA0"/>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E1C"/>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7C7"/>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8A3"/>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84E"/>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729"/>
    <w:rsid w:val="00BE1C5E"/>
    <w:rsid w:val="00BE2236"/>
    <w:rsid w:val="00BE227E"/>
    <w:rsid w:val="00BE2572"/>
    <w:rsid w:val="00BE40B1"/>
    <w:rsid w:val="00BE439E"/>
    <w:rsid w:val="00BE45B6"/>
    <w:rsid w:val="00BE4F66"/>
    <w:rsid w:val="00BE5381"/>
    <w:rsid w:val="00BE5477"/>
    <w:rsid w:val="00BE54A9"/>
    <w:rsid w:val="00BE5525"/>
    <w:rsid w:val="00BE557F"/>
    <w:rsid w:val="00BE6363"/>
    <w:rsid w:val="00BE6F5D"/>
    <w:rsid w:val="00BE7FE1"/>
    <w:rsid w:val="00BF0420"/>
    <w:rsid w:val="00BF0913"/>
    <w:rsid w:val="00BF09F8"/>
    <w:rsid w:val="00BF0BF6"/>
    <w:rsid w:val="00BF1915"/>
    <w:rsid w:val="00BF1B83"/>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0A9"/>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204"/>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B57"/>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C35"/>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3DEB"/>
    <w:rsid w:val="00CE4D1D"/>
    <w:rsid w:val="00CE56FD"/>
    <w:rsid w:val="00CE5A9F"/>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119"/>
    <w:rsid w:val="00D17258"/>
    <w:rsid w:val="00D21019"/>
    <w:rsid w:val="00D21510"/>
    <w:rsid w:val="00D216E4"/>
    <w:rsid w:val="00D2187F"/>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593"/>
    <w:rsid w:val="00D47A5B"/>
    <w:rsid w:val="00D47A9C"/>
    <w:rsid w:val="00D500BA"/>
    <w:rsid w:val="00D50B56"/>
    <w:rsid w:val="00D51669"/>
    <w:rsid w:val="00D516BE"/>
    <w:rsid w:val="00D51F7A"/>
    <w:rsid w:val="00D523EF"/>
    <w:rsid w:val="00D52566"/>
    <w:rsid w:val="00D52C89"/>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46C7"/>
    <w:rsid w:val="00D659B3"/>
    <w:rsid w:val="00D65BF2"/>
    <w:rsid w:val="00D65E4E"/>
    <w:rsid w:val="00D65EBA"/>
    <w:rsid w:val="00D7013C"/>
    <w:rsid w:val="00D710BC"/>
    <w:rsid w:val="00D71259"/>
    <w:rsid w:val="00D71D9E"/>
    <w:rsid w:val="00D73336"/>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6E2D"/>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187"/>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C7702"/>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3E60"/>
    <w:rsid w:val="00DF4121"/>
    <w:rsid w:val="00DF44E3"/>
    <w:rsid w:val="00DF5182"/>
    <w:rsid w:val="00DF749E"/>
    <w:rsid w:val="00E00AD1"/>
    <w:rsid w:val="00E00AE5"/>
    <w:rsid w:val="00E01503"/>
    <w:rsid w:val="00E01AE6"/>
    <w:rsid w:val="00E020C1"/>
    <w:rsid w:val="00E02F60"/>
    <w:rsid w:val="00E03595"/>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ECF"/>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33E5"/>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2FA5"/>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36D"/>
    <w:rsid w:val="00ED0BF3"/>
    <w:rsid w:val="00ED0DE3"/>
    <w:rsid w:val="00ED1142"/>
    <w:rsid w:val="00ED1170"/>
    <w:rsid w:val="00ED2352"/>
    <w:rsid w:val="00ED2462"/>
    <w:rsid w:val="00ED3903"/>
    <w:rsid w:val="00ED3BA4"/>
    <w:rsid w:val="00ED4A73"/>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6564"/>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1E8"/>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051"/>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5F94"/>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1B23"/>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3BA"/>
    <w:rsid w:val="00F5653D"/>
    <w:rsid w:val="00F568B2"/>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5D3"/>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9BE"/>
    <w:rsid w:val="00FA5C85"/>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1802E6"/>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oak@list.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E85C96-1530-464D-B1C4-AE73A6DF6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112</Pages>
  <Words>23561</Words>
  <Characters>134302</Characters>
  <Application>Microsoft Office Word</Application>
  <DocSecurity>0</DocSecurity>
  <Lines>1119</Lines>
  <Paragraphs>315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157548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4</cp:revision>
  <cp:lastPrinted>2018-02-16T07:12:00Z</cp:lastPrinted>
  <dcterms:created xsi:type="dcterms:W3CDTF">2026-01-05T07:07:00Z</dcterms:created>
  <dcterms:modified xsi:type="dcterms:W3CDTF">2026-01-05T07:27:00Z</dcterms:modified>
</cp:coreProperties>
</file>